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914" w:rsidRPr="008C5914" w:rsidDel="00C462F8" w:rsidRDefault="008C5914">
      <w:pPr>
        <w:spacing w:line="240" w:lineRule="auto"/>
        <w:rPr>
          <w:del w:id="0" w:author="Bourgeois, John P." w:date="2017-03-30T08:33:00Z"/>
          <w:rFonts w:ascii="Times New Roman" w:eastAsia="Times New Roman" w:hAnsi="Times New Roman" w:cs="Times New Roman"/>
          <w:b/>
          <w:color w:val="000000"/>
          <w:sz w:val="32"/>
          <w:szCs w:val="24"/>
        </w:rPr>
        <w:pPrChange w:id="1" w:author="NSUSER" w:date="2017-03-19T19:40:00Z">
          <w:pPr>
            <w:spacing w:line="240" w:lineRule="auto"/>
            <w:jc w:val="both"/>
          </w:pPr>
        </w:pPrChange>
      </w:pPr>
      <w:del w:id="2" w:author="Bourgeois, John P." w:date="2017-03-30T08:33:00Z">
        <w:r w:rsidRPr="008C5914" w:rsidDel="00C462F8">
          <w:rPr>
            <w:rFonts w:ascii="Times New Roman" w:eastAsia="Times New Roman" w:hAnsi="Times New Roman" w:cs="Times New Roman"/>
            <w:b/>
            <w:color w:val="000000"/>
            <w:sz w:val="32"/>
            <w:szCs w:val="24"/>
          </w:rPr>
          <w:delText>The Impact of Instructional Models on Information Literacy</w:delText>
        </w:r>
      </w:del>
      <w:ins w:id="3" w:author="NSUSER" w:date="2017-03-19T15:43:00Z">
        <w:del w:id="4" w:author="Bourgeois, John P." w:date="2017-03-30T08:33:00Z">
          <w:r w:rsidR="00897796" w:rsidDel="00C462F8">
            <w:rPr>
              <w:rFonts w:ascii="Times New Roman" w:eastAsia="Times New Roman" w:hAnsi="Times New Roman" w:cs="Times New Roman"/>
              <w:b/>
              <w:color w:val="000000"/>
              <w:sz w:val="32"/>
              <w:szCs w:val="24"/>
            </w:rPr>
            <w:delText xml:space="preserve">How </w:delText>
          </w:r>
        </w:del>
      </w:ins>
      <w:ins w:id="5" w:author="NSUSER" w:date="2017-03-19T20:18:00Z">
        <w:del w:id="6" w:author="Bourgeois, John P." w:date="2017-03-30T08:33:00Z">
          <w:r w:rsidR="00897796" w:rsidDel="00C462F8">
            <w:rPr>
              <w:rFonts w:ascii="Times New Roman" w:eastAsia="Times New Roman" w:hAnsi="Times New Roman" w:cs="Times New Roman"/>
              <w:b/>
              <w:color w:val="000000"/>
              <w:sz w:val="32"/>
              <w:szCs w:val="24"/>
            </w:rPr>
            <w:delText>L</w:delText>
          </w:r>
        </w:del>
      </w:ins>
      <w:ins w:id="7" w:author="NSUSER" w:date="2017-03-19T15:43:00Z">
        <w:del w:id="8" w:author="Bourgeois, John P." w:date="2017-03-30T08:33:00Z">
          <w:r w:rsidR="00897796" w:rsidDel="00C462F8">
            <w:rPr>
              <w:rFonts w:ascii="Times New Roman" w:eastAsia="Times New Roman" w:hAnsi="Times New Roman" w:cs="Times New Roman"/>
              <w:b/>
              <w:color w:val="000000"/>
              <w:sz w:val="32"/>
              <w:szCs w:val="24"/>
            </w:rPr>
            <w:delText xml:space="preserve">ittle is </w:delText>
          </w:r>
        </w:del>
      </w:ins>
      <w:ins w:id="9" w:author="NSUSER" w:date="2017-03-19T20:18:00Z">
        <w:del w:id="10" w:author="Bourgeois, John P." w:date="2017-03-30T08:33:00Z">
          <w:r w:rsidR="00897796" w:rsidDel="00C462F8">
            <w:rPr>
              <w:rFonts w:ascii="Times New Roman" w:eastAsia="Times New Roman" w:hAnsi="Times New Roman" w:cs="Times New Roman"/>
              <w:b/>
              <w:color w:val="000000"/>
              <w:sz w:val="32"/>
              <w:szCs w:val="24"/>
            </w:rPr>
            <w:delText>T</w:delText>
          </w:r>
        </w:del>
      </w:ins>
      <w:ins w:id="11" w:author="NSUSER" w:date="2017-03-19T15:43:00Z">
        <w:del w:id="12" w:author="Bourgeois, John P." w:date="2017-03-30T08:33:00Z">
          <w:r w:rsidR="00C6615C" w:rsidDel="00C462F8">
            <w:rPr>
              <w:rFonts w:ascii="Times New Roman" w:eastAsia="Times New Roman" w:hAnsi="Times New Roman" w:cs="Times New Roman"/>
              <w:b/>
              <w:color w:val="000000"/>
              <w:sz w:val="32"/>
              <w:szCs w:val="24"/>
            </w:rPr>
            <w:delText xml:space="preserve">oo </w:delText>
          </w:r>
        </w:del>
      </w:ins>
      <w:ins w:id="13" w:author="NSUSER" w:date="2017-03-19T20:18:00Z">
        <w:del w:id="14" w:author="Bourgeois, John P." w:date="2017-03-30T08:33:00Z">
          <w:r w:rsidR="00897796" w:rsidDel="00C462F8">
            <w:rPr>
              <w:rFonts w:ascii="Times New Roman" w:eastAsia="Times New Roman" w:hAnsi="Times New Roman" w:cs="Times New Roman"/>
              <w:b/>
              <w:color w:val="000000"/>
              <w:sz w:val="32"/>
              <w:szCs w:val="24"/>
            </w:rPr>
            <w:delText>L</w:delText>
          </w:r>
        </w:del>
      </w:ins>
      <w:ins w:id="15" w:author="NSUSER" w:date="2017-03-19T15:43:00Z">
        <w:del w:id="16" w:author="Bourgeois, John P." w:date="2017-03-30T08:33:00Z">
          <w:r w:rsidR="00897796" w:rsidDel="00C462F8">
            <w:rPr>
              <w:rFonts w:ascii="Times New Roman" w:eastAsia="Times New Roman" w:hAnsi="Times New Roman" w:cs="Times New Roman"/>
              <w:b/>
              <w:color w:val="000000"/>
              <w:sz w:val="32"/>
              <w:szCs w:val="24"/>
            </w:rPr>
            <w:delText xml:space="preserve">ittle? An </w:delText>
          </w:r>
        </w:del>
      </w:ins>
      <w:ins w:id="17" w:author="NSUSER" w:date="2017-03-19T20:18:00Z">
        <w:del w:id="18" w:author="Bourgeois, John P." w:date="2017-03-30T08:33:00Z">
          <w:r w:rsidR="00897796" w:rsidDel="00C462F8">
            <w:rPr>
              <w:rFonts w:ascii="Times New Roman" w:eastAsia="Times New Roman" w:hAnsi="Times New Roman" w:cs="Times New Roman"/>
              <w:b/>
              <w:color w:val="000000"/>
              <w:sz w:val="32"/>
              <w:szCs w:val="24"/>
            </w:rPr>
            <w:delText>E</w:delText>
          </w:r>
        </w:del>
      </w:ins>
      <w:ins w:id="19" w:author="NSUSER" w:date="2017-03-19T15:43:00Z">
        <w:del w:id="20" w:author="Bourgeois, John P." w:date="2017-03-30T08:33:00Z">
          <w:r w:rsidR="00C6615C" w:rsidDel="00C462F8">
            <w:rPr>
              <w:rFonts w:ascii="Times New Roman" w:eastAsia="Times New Roman" w:hAnsi="Times New Roman" w:cs="Times New Roman"/>
              <w:b/>
              <w:color w:val="000000"/>
              <w:sz w:val="32"/>
              <w:szCs w:val="24"/>
            </w:rPr>
            <w:delText xml:space="preserve">xamination of </w:delText>
          </w:r>
        </w:del>
      </w:ins>
      <w:ins w:id="21" w:author="NSUSER" w:date="2017-03-19T20:18:00Z">
        <w:del w:id="22" w:author="Bourgeois, John P." w:date="2017-03-30T08:33:00Z">
          <w:r w:rsidR="00897796" w:rsidDel="00C462F8">
            <w:rPr>
              <w:rFonts w:ascii="Times New Roman" w:eastAsia="Times New Roman" w:hAnsi="Times New Roman" w:cs="Times New Roman"/>
              <w:b/>
              <w:color w:val="000000"/>
              <w:sz w:val="32"/>
              <w:szCs w:val="24"/>
            </w:rPr>
            <w:delText>I</w:delText>
          </w:r>
        </w:del>
      </w:ins>
      <w:ins w:id="23" w:author="NSUSER" w:date="2017-03-19T15:43:00Z">
        <w:del w:id="24" w:author="Bourgeois, John P." w:date="2017-03-30T08:33:00Z">
          <w:r w:rsidR="00C6615C" w:rsidDel="00C462F8">
            <w:rPr>
              <w:rFonts w:ascii="Times New Roman" w:eastAsia="Times New Roman" w:hAnsi="Times New Roman" w:cs="Times New Roman"/>
              <w:b/>
              <w:color w:val="000000"/>
              <w:sz w:val="32"/>
              <w:szCs w:val="24"/>
            </w:rPr>
            <w:delText xml:space="preserve">nformation </w:delText>
          </w:r>
        </w:del>
      </w:ins>
      <w:ins w:id="25" w:author="NSUSER" w:date="2017-03-19T20:18:00Z">
        <w:del w:id="26" w:author="Bourgeois, John P." w:date="2017-03-30T08:33:00Z">
          <w:r w:rsidR="00897796" w:rsidDel="00C462F8">
            <w:rPr>
              <w:rFonts w:ascii="Times New Roman" w:eastAsia="Times New Roman" w:hAnsi="Times New Roman" w:cs="Times New Roman"/>
              <w:b/>
              <w:color w:val="000000"/>
              <w:sz w:val="32"/>
              <w:szCs w:val="24"/>
            </w:rPr>
            <w:delText>L</w:delText>
          </w:r>
        </w:del>
      </w:ins>
      <w:ins w:id="27" w:author="NSUSER" w:date="2017-03-19T15:43:00Z">
        <w:del w:id="28" w:author="Bourgeois, John P." w:date="2017-03-30T08:33:00Z">
          <w:r w:rsidR="00897796" w:rsidDel="00C462F8">
            <w:rPr>
              <w:rFonts w:ascii="Times New Roman" w:eastAsia="Times New Roman" w:hAnsi="Times New Roman" w:cs="Times New Roman"/>
              <w:b/>
              <w:color w:val="000000"/>
              <w:sz w:val="32"/>
              <w:szCs w:val="24"/>
            </w:rPr>
            <w:delText xml:space="preserve">iteracy </w:delText>
          </w:r>
        </w:del>
      </w:ins>
      <w:ins w:id="29" w:author="NSUSER" w:date="2017-03-19T20:18:00Z">
        <w:del w:id="30" w:author="Bourgeois, John P." w:date="2017-03-30T08:33:00Z">
          <w:r w:rsidR="00897796" w:rsidDel="00C462F8">
            <w:rPr>
              <w:rFonts w:ascii="Times New Roman" w:eastAsia="Times New Roman" w:hAnsi="Times New Roman" w:cs="Times New Roman"/>
              <w:b/>
              <w:color w:val="000000"/>
              <w:sz w:val="32"/>
              <w:szCs w:val="24"/>
            </w:rPr>
            <w:delText>I</w:delText>
          </w:r>
        </w:del>
      </w:ins>
      <w:ins w:id="31" w:author="NSUSER" w:date="2017-03-19T15:43:00Z">
        <w:del w:id="32" w:author="Bourgeois, John P." w:date="2017-03-30T08:33:00Z">
          <w:r w:rsidR="00897796" w:rsidDel="00C462F8">
            <w:rPr>
              <w:rFonts w:ascii="Times New Roman" w:eastAsia="Times New Roman" w:hAnsi="Times New Roman" w:cs="Times New Roman"/>
              <w:b/>
              <w:color w:val="000000"/>
              <w:sz w:val="32"/>
              <w:szCs w:val="24"/>
            </w:rPr>
            <w:delText xml:space="preserve">nstruction </w:delText>
          </w:r>
        </w:del>
      </w:ins>
      <w:ins w:id="33" w:author="NSUSER" w:date="2017-03-19T20:18:00Z">
        <w:del w:id="34" w:author="Bourgeois, John P." w:date="2017-03-30T08:33:00Z">
          <w:r w:rsidR="00897796" w:rsidDel="00C462F8">
            <w:rPr>
              <w:rFonts w:ascii="Times New Roman" w:eastAsia="Times New Roman" w:hAnsi="Times New Roman" w:cs="Times New Roman"/>
              <w:b/>
              <w:color w:val="000000"/>
              <w:sz w:val="32"/>
              <w:szCs w:val="24"/>
            </w:rPr>
            <w:delText>D</w:delText>
          </w:r>
        </w:del>
      </w:ins>
      <w:ins w:id="35" w:author="NSUSER" w:date="2017-03-19T15:43:00Z">
        <w:del w:id="36" w:author="Bourgeois, John P." w:date="2017-03-30T08:33:00Z">
          <w:r w:rsidR="00C6615C" w:rsidDel="00C462F8">
            <w:rPr>
              <w:rFonts w:ascii="Times New Roman" w:eastAsia="Times New Roman" w:hAnsi="Times New Roman" w:cs="Times New Roman"/>
              <w:b/>
              <w:color w:val="000000"/>
              <w:sz w:val="32"/>
              <w:szCs w:val="24"/>
            </w:rPr>
            <w:delText xml:space="preserve">uration for </w:delText>
          </w:r>
        </w:del>
      </w:ins>
      <w:ins w:id="37" w:author="NSUSER" w:date="2017-03-19T20:18:00Z">
        <w:del w:id="38" w:author="Bourgeois, John P." w:date="2017-03-30T08:33:00Z">
          <w:r w:rsidR="00897796" w:rsidDel="00C462F8">
            <w:rPr>
              <w:rFonts w:ascii="Times New Roman" w:eastAsia="Times New Roman" w:hAnsi="Times New Roman" w:cs="Times New Roman"/>
              <w:b/>
              <w:color w:val="000000"/>
              <w:sz w:val="32"/>
              <w:szCs w:val="24"/>
            </w:rPr>
            <w:delText>F</w:delText>
          </w:r>
        </w:del>
      </w:ins>
      <w:ins w:id="39" w:author="NSUSER" w:date="2017-03-19T15:43:00Z">
        <w:del w:id="40" w:author="Bourgeois, John P." w:date="2017-03-30T08:33:00Z">
          <w:r w:rsidR="00C6615C" w:rsidDel="00C462F8">
            <w:rPr>
              <w:rFonts w:ascii="Times New Roman" w:eastAsia="Times New Roman" w:hAnsi="Times New Roman" w:cs="Times New Roman"/>
              <w:b/>
              <w:color w:val="000000"/>
              <w:sz w:val="32"/>
              <w:szCs w:val="24"/>
            </w:rPr>
            <w:delText>reshmen.</w:delText>
          </w:r>
        </w:del>
      </w:ins>
    </w:p>
    <w:p w:rsidR="00CD523A" w:rsidDel="00C462F8" w:rsidRDefault="00CD523A">
      <w:pPr>
        <w:spacing w:line="240" w:lineRule="auto"/>
        <w:rPr>
          <w:del w:id="41" w:author="Bourgeois, John P." w:date="2017-03-30T08:33:00Z"/>
          <w:rFonts w:ascii="Times New Roman" w:eastAsia="Times New Roman" w:hAnsi="Times New Roman" w:cs="Times New Roman"/>
          <w:b/>
          <w:color w:val="000000"/>
          <w:sz w:val="24"/>
          <w:szCs w:val="24"/>
        </w:rPr>
        <w:pPrChange w:id="42" w:author="NSUSER" w:date="2017-03-19T19:40:00Z">
          <w:pPr>
            <w:spacing w:line="240" w:lineRule="auto"/>
            <w:jc w:val="both"/>
          </w:pPr>
        </w:pPrChange>
      </w:pPr>
      <w:del w:id="43" w:author="Bourgeois, John P." w:date="2017-03-30T08:33:00Z">
        <w:r w:rsidDel="00C462F8">
          <w:rPr>
            <w:rFonts w:ascii="Times New Roman" w:eastAsia="Times New Roman" w:hAnsi="Times New Roman" w:cs="Times New Roman"/>
            <w:b/>
            <w:color w:val="000000"/>
            <w:sz w:val="24"/>
            <w:szCs w:val="24"/>
          </w:rPr>
          <w:delText>Abstract</w:delText>
        </w:r>
      </w:del>
    </w:p>
    <w:p w:rsidR="00CD523A" w:rsidDel="00C462F8" w:rsidRDefault="00CD523A">
      <w:pPr>
        <w:spacing w:line="240" w:lineRule="auto"/>
        <w:rPr>
          <w:del w:id="44" w:author="Bourgeois, John P." w:date="2017-03-30T08:33:00Z"/>
          <w:rFonts w:ascii="Times New Roman" w:eastAsia="Times New Roman" w:hAnsi="Times New Roman" w:cs="Times New Roman"/>
          <w:color w:val="000000"/>
          <w:sz w:val="24"/>
          <w:szCs w:val="24"/>
        </w:rPr>
        <w:pPrChange w:id="45" w:author="NSUSER" w:date="2017-03-19T19:40:00Z">
          <w:pPr>
            <w:spacing w:line="240" w:lineRule="auto"/>
            <w:jc w:val="both"/>
          </w:pPr>
        </w:pPrChange>
      </w:pPr>
      <w:del w:id="46" w:author="Bourgeois, John P." w:date="2017-03-30T08:33:00Z">
        <w:r w:rsidDel="00C462F8">
          <w:rPr>
            <w:rFonts w:ascii="Times New Roman" w:eastAsia="Times New Roman" w:hAnsi="Times New Roman" w:cs="Times New Roman"/>
            <w:color w:val="000000"/>
            <w:sz w:val="24"/>
            <w:szCs w:val="24"/>
          </w:rPr>
          <w:delText>While major work has been done to quantify the impact of information literacy instruction on university students, data is unfortunately lacking in how differing amounts of instructional time impacts student learning outcomes (SLOs). This study examines that relationship in freshman university seminar classes (UNIV 101). In these classes, two class models were offered: a one-day and a two-day. Both models covered the same materials but at different paces. Following each class, an electronic quiz was administered with the questions based on three SLOs. No statistically significant difference was found between the one-day model and the two-day model. In a subsequent analysis of differences between the SLOs by model type, the SLOs did not differ except for the outcome which addressed navigating library resources. This difference is attributable to a handout distributed to the one-day class more than to instructional duration. This study suggests that the difference in class length did not affect SLOs but providing materials during instruction did.</w:delText>
        </w:r>
      </w:del>
    </w:p>
    <w:p w:rsidR="008C5914" w:rsidDel="00C462F8" w:rsidRDefault="008C5914">
      <w:pPr>
        <w:spacing w:line="240" w:lineRule="auto"/>
        <w:rPr>
          <w:del w:id="47" w:author="Bourgeois, John P." w:date="2017-03-30T08:33:00Z"/>
          <w:rFonts w:ascii="Times New Roman" w:eastAsia="Times New Roman" w:hAnsi="Times New Roman" w:cs="Times New Roman"/>
          <w:b/>
          <w:color w:val="000000"/>
          <w:sz w:val="24"/>
          <w:szCs w:val="24"/>
        </w:rPr>
        <w:pPrChange w:id="48" w:author="NSUSER" w:date="2017-03-19T19:40:00Z">
          <w:pPr>
            <w:spacing w:line="240" w:lineRule="auto"/>
            <w:jc w:val="both"/>
          </w:pPr>
        </w:pPrChange>
      </w:pPr>
      <w:del w:id="49" w:author="Bourgeois, John P." w:date="2017-03-30T08:33:00Z">
        <w:r w:rsidDel="00C462F8">
          <w:rPr>
            <w:rFonts w:ascii="Times New Roman" w:eastAsia="Times New Roman" w:hAnsi="Times New Roman" w:cs="Times New Roman"/>
            <w:b/>
            <w:color w:val="000000"/>
            <w:sz w:val="24"/>
            <w:szCs w:val="24"/>
          </w:rPr>
          <w:delText>______________________________________________________________________________</w:delText>
        </w:r>
      </w:del>
    </w:p>
    <w:p w:rsidR="008C5914" w:rsidRPr="008C5914" w:rsidDel="00C462F8" w:rsidRDefault="008C5914">
      <w:pPr>
        <w:spacing w:line="240" w:lineRule="auto"/>
        <w:rPr>
          <w:del w:id="50" w:author="Bourgeois, John P." w:date="2017-03-30T08:33:00Z"/>
          <w:rFonts w:ascii="Times New Roman" w:eastAsia="Times New Roman" w:hAnsi="Times New Roman" w:cs="Times New Roman"/>
          <w:color w:val="000000"/>
          <w:sz w:val="24"/>
          <w:szCs w:val="24"/>
        </w:rPr>
        <w:pPrChange w:id="51" w:author="NSUSER" w:date="2017-03-19T19:40:00Z">
          <w:pPr>
            <w:spacing w:line="240" w:lineRule="auto"/>
            <w:jc w:val="both"/>
          </w:pPr>
        </w:pPrChange>
      </w:pPr>
    </w:p>
    <w:p w:rsidR="00F06E18" w:rsidRPr="00B9228F" w:rsidDel="00C462F8" w:rsidRDefault="00F06E18">
      <w:pPr>
        <w:spacing w:line="240" w:lineRule="auto"/>
        <w:rPr>
          <w:del w:id="52" w:author="Bourgeois, John P." w:date="2017-03-30T08:33:00Z"/>
          <w:rFonts w:ascii="Times New Roman" w:eastAsia="Times New Roman" w:hAnsi="Times New Roman" w:cs="Times New Roman"/>
          <w:b/>
          <w:color w:val="000000"/>
          <w:sz w:val="24"/>
          <w:szCs w:val="24"/>
        </w:rPr>
        <w:pPrChange w:id="53" w:author="NSUSER" w:date="2017-03-19T19:40:00Z">
          <w:pPr>
            <w:spacing w:line="240" w:lineRule="auto"/>
            <w:jc w:val="both"/>
          </w:pPr>
        </w:pPrChange>
      </w:pPr>
      <w:del w:id="54" w:author="Bourgeois, John P." w:date="2017-03-30T08:33:00Z">
        <w:r w:rsidRPr="00B9228F" w:rsidDel="00C462F8">
          <w:rPr>
            <w:rFonts w:ascii="Times New Roman" w:eastAsia="Times New Roman" w:hAnsi="Times New Roman" w:cs="Times New Roman"/>
            <w:b/>
            <w:color w:val="000000"/>
            <w:sz w:val="24"/>
            <w:szCs w:val="24"/>
          </w:rPr>
          <w:delText>Introduction</w:delText>
        </w:r>
      </w:del>
    </w:p>
    <w:p w:rsidR="003C04C5" w:rsidRPr="00B9228F" w:rsidDel="00C462F8" w:rsidRDefault="00CC2F5D" w:rsidP="00083229">
      <w:pPr>
        <w:spacing w:line="240" w:lineRule="auto"/>
        <w:rPr>
          <w:del w:id="55" w:author="Bourgeois, John P." w:date="2017-03-30T08:33:00Z"/>
          <w:rFonts w:ascii="Times New Roman" w:eastAsia="Times New Roman" w:hAnsi="Times New Roman" w:cs="Times New Roman"/>
          <w:color w:val="000000"/>
          <w:sz w:val="24"/>
          <w:szCs w:val="24"/>
        </w:rPr>
      </w:pPr>
      <w:del w:id="56" w:author="Bourgeois, John P." w:date="2017-03-30T08:33:00Z">
        <w:r w:rsidDel="00C462F8">
          <w:rPr>
            <w:rFonts w:ascii="Times New Roman" w:eastAsia="Times New Roman" w:hAnsi="Times New Roman" w:cs="Times New Roman"/>
            <w:color w:val="000000"/>
            <w:sz w:val="24"/>
            <w:szCs w:val="24"/>
          </w:rPr>
          <w:delText>The authors’ university</w:delText>
        </w:r>
        <w:r w:rsidR="00293706" w:rsidRPr="00B9228F" w:rsidDel="00C462F8">
          <w:rPr>
            <w:rFonts w:ascii="Times New Roman" w:eastAsia="Times New Roman" w:hAnsi="Times New Roman" w:cs="Times New Roman"/>
            <w:color w:val="000000"/>
            <w:sz w:val="24"/>
            <w:szCs w:val="24"/>
          </w:rPr>
          <w:delText xml:space="preserve"> provides incoming first</w:delText>
        </w:r>
        <w:r w:rsidR="00A619AE" w:rsidRPr="00B9228F" w:rsidDel="00C462F8">
          <w:rPr>
            <w:rFonts w:ascii="Times New Roman" w:eastAsia="Times New Roman" w:hAnsi="Times New Roman" w:cs="Times New Roman"/>
            <w:color w:val="000000"/>
            <w:sz w:val="24"/>
            <w:szCs w:val="24"/>
          </w:rPr>
          <w:delText xml:space="preserve"> semester freshmen</w:delText>
        </w:r>
        <w:r w:rsidR="00293706" w:rsidRPr="00B9228F" w:rsidDel="00C462F8">
          <w:rPr>
            <w:rFonts w:ascii="Times New Roman" w:eastAsia="Times New Roman" w:hAnsi="Times New Roman" w:cs="Times New Roman"/>
            <w:color w:val="000000"/>
            <w:sz w:val="24"/>
            <w:szCs w:val="24"/>
          </w:rPr>
          <w:delText xml:space="preserve"> and tr</w:delText>
        </w:r>
        <w:r w:rsidR="00A619AE" w:rsidRPr="00B9228F" w:rsidDel="00C462F8">
          <w:rPr>
            <w:rFonts w:ascii="Times New Roman" w:eastAsia="Times New Roman" w:hAnsi="Times New Roman" w:cs="Times New Roman"/>
            <w:color w:val="000000"/>
            <w:sz w:val="24"/>
            <w:szCs w:val="24"/>
          </w:rPr>
          <w:delText>ansfer students an introductory sem</w:delText>
        </w:r>
        <w:r w:rsidR="001E7BEE" w:rsidRPr="00B9228F" w:rsidDel="00C462F8">
          <w:rPr>
            <w:rFonts w:ascii="Times New Roman" w:eastAsia="Times New Roman" w:hAnsi="Times New Roman" w:cs="Times New Roman"/>
            <w:color w:val="000000"/>
            <w:sz w:val="24"/>
            <w:szCs w:val="24"/>
          </w:rPr>
          <w:delText>inar course (UNIV 101) in an effort to acclimate students to university life.  Included in this seminar is a library component that</w:delText>
        </w:r>
        <w:r w:rsidR="004A5044" w:rsidRPr="00B9228F" w:rsidDel="00C462F8">
          <w:rPr>
            <w:rFonts w:ascii="Times New Roman" w:eastAsia="Times New Roman" w:hAnsi="Times New Roman" w:cs="Times New Roman"/>
            <w:color w:val="000000"/>
            <w:sz w:val="24"/>
            <w:szCs w:val="24"/>
          </w:rPr>
          <w:delText>,</w:delText>
        </w:r>
        <w:r w:rsidR="001E7BEE" w:rsidRPr="00B9228F" w:rsidDel="00C462F8">
          <w:rPr>
            <w:rFonts w:ascii="Times New Roman" w:eastAsia="Times New Roman" w:hAnsi="Times New Roman" w:cs="Times New Roman"/>
            <w:color w:val="000000"/>
            <w:sz w:val="24"/>
            <w:szCs w:val="24"/>
          </w:rPr>
          <w:delText xml:space="preserve"> until two years ago</w:delText>
        </w:r>
        <w:r w:rsidR="004A5044" w:rsidRPr="00B9228F" w:rsidDel="00C462F8">
          <w:rPr>
            <w:rFonts w:ascii="Times New Roman" w:eastAsia="Times New Roman" w:hAnsi="Times New Roman" w:cs="Times New Roman"/>
            <w:color w:val="000000"/>
            <w:sz w:val="24"/>
            <w:szCs w:val="24"/>
          </w:rPr>
          <w:delText>,</w:delText>
        </w:r>
        <w:r w:rsidR="001E7BEE" w:rsidRPr="00B9228F" w:rsidDel="00C462F8">
          <w:rPr>
            <w:rFonts w:ascii="Times New Roman" w:eastAsia="Times New Roman" w:hAnsi="Times New Roman" w:cs="Times New Roman"/>
            <w:color w:val="000000"/>
            <w:sz w:val="24"/>
            <w:szCs w:val="24"/>
          </w:rPr>
          <w:delText xml:space="preserve"> consisted of only a library tour. </w:delText>
        </w:r>
        <w:r w:rsidR="00083229" w:rsidDel="00C462F8">
          <w:rPr>
            <w:rFonts w:ascii="Times New Roman" w:eastAsia="Times New Roman" w:hAnsi="Times New Roman" w:cs="Times New Roman"/>
            <w:color w:val="000000"/>
            <w:sz w:val="24"/>
            <w:szCs w:val="24"/>
          </w:rPr>
          <w:delText xml:space="preserve"> </w:delText>
        </w:r>
        <w:r w:rsidR="001E7BEE" w:rsidRPr="00B9228F" w:rsidDel="00C462F8">
          <w:rPr>
            <w:rFonts w:ascii="Times New Roman" w:eastAsia="Times New Roman" w:hAnsi="Times New Roman" w:cs="Times New Roman"/>
            <w:color w:val="000000"/>
            <w:sz w:val="24"/>
            <w:szCs w:val="24"/>
          </w:rPr>
          <w:delText xml:space="preserve">Beginning in Spring 2014, instructional librarians piloted a program </w:delText>
        </w:r>
        <w:r w:rsidR="00F30747" w:rsidRPr="00B9228F" w:rsidDel="00C462F8">
          <w:rPr>
            <w:rFonts w:ascii="Times New Roman" w:eastAsia="Times New Roman" w:hAnsi="Times New Roman" w:cs="Times New Roman"/>
            <w:color w:val="000000"/>
            <w:sz w:val="24"/>
            <w:szCs w:val="24"/>
          </w:rPr>
          <w:delText xml:space="preserve">whereby snippets of information literacy were introduced in the classroom. </w:delText>
        </w:r>
      </w:del>
      <w:ins w:id="57" w:author="Information Technology" w:date="2017-03-23T09:33:00Z">
        <w:del w:id="58" w:author="Bourgeois, John P." w:date="2017-03-30T08:33:00Z">
          <w:r w:rsidR="00083229" w:rsidDel="00C462F8">
            <w:rPr>
              <w:rFonts w:ascii="Times New Roman" w:eastAsia="Times New Roman" w:hAnsi="Times New Roman" w:cs="Times New Roman"/>
              <w:color w:val="000000"/>
              <w:sz w:val="24"/>
              <w:szCs w:val="24"/>
            </w:rPr>
            <w:delText>Tutorials were created on 5 topics: Evaluating Resources, Identifying and Avoiding Plagiarism, Documenting Sources, Locating Online Resources, and Using Databases and E-Books. These tutorials were presented to the UNIV 101 professors prior to Spring 2014 so that they could choose which to implement in their classes.</w:delText>
          </w:r>
        </w:del>
      </w:ins>
      <w:del w:id="59" w:author="Bourgeois, John P." w:date="2017-03-30T08:33:00Z">
        <w:r w:rsidR="00F30747" w:rsidRPr="00B9228F" w:rsidDel="00C462F8">
          <w:rPr>
            <w:rFonts w:ascii="Times New Roman" w:eastAsia="Times New Roman" w:hAnsi="Times New Roman" w:cs="Times New Roman"/>
            <w:color w:val="000000"/>
            <w:sz w:val="24"/>
            <w:szCs w:val="24"/>
          </w:rPr>
          <w:delText xml:space="preserve"> Librarians were invited to give these tutorials at the discretion and invitation of the UNIV 101 professors (in addition to the library tour).  </w:delText>
        </w:r>
      </w:del>
    </w:p>
    <w:p w:rsidR="004A5044" w:rsidRPr="00B9228F" w:rsidDel="00C462F8" w:rsidRDefault="0092419A">
      <w:pPr>
        <w:spacing w:line="240" w:lineRule="auto"/>
        <w:rPr>
          <w:del w:id="60" w:author="Bourgeois, John P." w:date="2017-03-30T08:33:00Z"/>
          <w:rFonts w:ascii="Times New Roman" w:eastAsia="Times New Roman" w:hAnsi="Times New Roman" w:cs="Times New Roman"/>
          <w:color w:val="000000"/>
          <w:sz w:val="24"/>
          <w:szCs w:val="24"/>
        </w:rPr>
        <w:pPrChange w:id="61" w:author="NSUSER" w:date="2017-03-19T19:40:00Z">
          <w:pPr>
            <w:spacing w:line="240" w:lineRule="auto"/>
            <w:jc w:val="both"/>
          </w:pPr>
        </w:pPrChange>
      </w:pPr>
      <w:del w:id="62" w:author="Bourgeois, John P." w:date="2017-03-30T08:33:00Z">
        <w:r w:rsidRPr="00B9228F" w:rsidDel="00C462F8">
          <w:rPr>
            <w:rFonts w:ascii="Times New Roman" w:eastAsia="Times New Roman" w:hAnsi="Times New Roman" w:cs="Times New Roman"/>
            <w:color w:val="000000"/>
            <w:sz w:val="24"/>
            <w:szCs w:val="24"/>
          </w:rPr>
          <w:delText>After the semester-long pilot, t</w:delText>
        </w:r>
        <w:r w:rsidR="00F30747" w:rsidRPr="00B9228F" w:rsidDel="00C462F8">
          <w:rPr>
            <w:rFonts w:ascii="Times New Roman" w:eastAsia="Times New Roman" w:hAnsi="Times New Roman" w:cs="Times New Roman"/>
            <w:color w:val="000000"/>
            <w:sz w:val="24"/>
            <w:szCs w:val="24"/>
          </w:rPr>
          <w:delText>he tutorials were well received by UN</w:delText>
        </w:r>
        <w:r w:rsidR="00AD0733" w:rsidRPr="00B9228F" w:rsidDel="00C462F8">
          <w:rPr>
            <w:rFonts w:ascii="Times New Roman" w:eastAsia="Times New Roman" w:hAnsi="Times New Roman" w:cs="Times New Roman"/>
            <w:color w:val="000000"/>
            <w:sz w:val="24"/>
            <w:szCs w:val="24"/>
          </w:rPr>
          <w:delText>IV 101 faculty and instruction</w:delText>
        </w:r>
        <w:r w:rsidR="00F30747" w:rsidRPr="00B9228F" w:rsidDel="00C462F8">
          <w:rPr>
            <w:rFonts w:ascii="Times New Roman" w:eastAsia="Times New Roman" w:hAnsi="Times New Roman" w:cs="Times New Roman"/>
            <w:color w:val="000000"/>
            <w:sz w:val="24"/>
            <w:szCs w:val="24"/>
          </w:rPr>
          <w:delText xml:space="preserve"> librarians we</w:delText>
        </w:r>
        <w:r w:rsidR="00AD0733" w:rsidRPr="00B9228F" w:rsidDel="00C462F8">
          <w:rPr>
            <w:rFonts w:ascii="Times New Roman" w:eastAsia="Times New Roman" w:hAnsi="Times New Roman" w:cs="Times New Roman"/>
            <w:color w:val="000000"/>
            <w:sz w:val="24"/>
            <w:szCs w:val="24"/>
          </w:rPr>
          <w:delText>re given the opportunity to mold</w:delText>
        </w:r>
        <w:r w:rsidR="00F30747" w:rsidRPr="00B9228F" w:rsidDel="00C462F8">
          <w:rPr>
            <w:rFonts w:ascii="Times New Roman" w:eastAsia="Times New Roman" w:hAnsi="Times New Roman" w:cs="Times New Roman"/>
            <w:color w:val="000000"/>
            <w:sz w:val="24"/>
            <w:szCs w:val="24"/>
          </w:rPr>
          <w:delText xml:space="preserve"> these short introductory </w:delText>
        </w:r>
        <w:r w:rsidR="003C04C5" w:rsidRPr="00B9228F" w:rsidDel="00C462F8">
          <w:rPr>
            <w:rFonts w:ascii="Times New Roman" w:eastAsia="Times New Roman" w:hAnsi="Times New Roman" w:cs="Times New Roman"/>
            <w:color w:val="000000"/>
            <w:sz w:val="24"/>
            <w:szCs w:val="24"/>
          </w:rPr>
          <w:delText xml:space="preserve">lessons </w:delText>
        </w:r>
        <w:r w:rsidR="00AD0733" w:rsidRPr="00B9228F" w:rsidDel="00C462F8">
          <w:rPr>
            <w:rFonts w:ascii="Times New Roman" w:eastAsia="Times New Roman" w:hAnsi="Times New Roman" w:cs="Times New Roman"/>
            <w:color w:val="000000"/>
            <w:sz w:val="24"/>
            <w:szCs w:val="24"/>
          </w:rPr>
          <w:delText xml:space="preserve">into </w:delText>
        </w:r>
        <w:r w:rsidR="003C04C5" w:rsidRPr="00B9228F" w:rsidDel="00C462F8">
          <w:rPr>
            <w:rFonts w:ascii="Times New Roman" w:eastAsia="Times New Roman" w:hAnsi="Times New Roman" w:cs="Times New Roman"/>
            <w:color w:val="000000"/>
            <w:sz w:val="24"/>
            <w:szCs w:val="24"/>
          </w:rPr>
          <w:delText>a more robust introduction to information literacy and the research process.  Librarians standardized</w:delText>
        </w:r>
        <w:r w:rsidRPr="00B9228F" w:rsidDel="00C462F8">
          <w:rPr>
            <w:rFonts w:ascii="Times New Roman" w:eastAsia="Times New Roman" w:hAnsi="Times New Roman" w:cs="Times New Roman"/>
            <w:color w:val="000000"/>
            <w:sz w:val="24"/>
            <w:szCs w:val="24"/>
          </w:rPr>
          <w:delText xml:space="preserve"> </w:delText>
        </w:r>
        <w:r w:rsidR="004A5044" w:rsidRPr="00B9228F" w:rsidDel="00C462F8">
          <w:rPr>
            <w:rFonts w:ascii="Times New Roman" w:eastAsia="Times New Roman" w:hAnsi="Times New Roman" w:cs="Times New Roman"/>
            <w:color w:val="000000"/>
            <w:sz w:val="24"/>
            <w:szCs w:val="24"/>
          </w:rPr>
          <w:delText xml:space="preserve">instructional methods across over 40 lab sessions in Fall 2015 semester.  This standardized </w:delText>
        </w:r>
        <w:r w:rsidRPr="00B9228F" w:rsidDel="00C462F8">
          <w:rPr>
            <w:rFonts w:ascii="Times New Roman" w:eastAsia="Times New Roman" w:hAnsi="Times New Roman" w:cs="Times New Roman"/>
            <w:color w:val="000000"/>
            <w:sz w:val="24"/>
            <w:szCs w:val="24"/>
          </w:rPr>
          <w:delText>l</w:delText>
        </w:r>
        <w:r w:rsidR="004A5044" w:rsidRPr="00B9228F" w:rsidDel="00C462F8">
          <w:rPr>
            <w:rFonts w:ascii="Times New Roman" w:eastAsia="Times New Roman" w:hAnsi="Times New Roman" w:cs="Times New Roman"/>
            <w:color w:val="000000"/>
            <w:sz w:val="24"/>
            <w:szCs w:val="24"/>
          </w:rPr>
          <w:delText>esson</w:delText>
        </w:r>
        <w:r w:rsidRPr="00B9228F" w:rsidDel="00C462F8">
          <w:rPr>
            <w:rFonts w:ascii="Times New Roman" w:eastAsia="Times New Roman" w:hAnsi="Times New Roman" w:cs="Times New Roman"/>
            <w:color w:val="000000"/>
            <w:sz w:val="24"/>
            <w:szCs w:val="24"/>
          </w:rPr>
          <w:delText xml:space="preserve"> include</w:delText>
        </w:r>
        <w:r w:rsidR="004A5044" w:rsidRPr="00B9228F" w:rsidDel="00C462F8">
          <w:rPr>
            <w:rFonts w:ascii="Times New Roman" w:eastAsia="Times New Roman" w:hAnsi="Times New Roman" w:cs="Times New Roman"/>
            <w:color w:val="000000"/>
            <w:sz w:val="24"/>
            <w:szCs w:val="24"/>
          </w:rPr>
          <w:delText>d</w:delText>
        </w:r>
        <w:r w:rsidRPr="00B9228F" w:rsidDel="00C462F8">
          <w:rPr>
            <w:rFonts w:ascii="Times New Roman" w:eastAsia="Times New Roman" w:hAnsi="Times New Roman" w:cs="Times New Roman"/>
            <w:color w:val="000000"/>
            <w:sz w:val="24"/>
            <w:szCs w:val="24"/>
          </w:rPr>
          <w:delText xml:space="preserve"> the development of student learning outcomes</w:delText>
        </w:r>
        <w:r w:rsidR="004A5044" w:rsidRPr="00B9228F" w:rsidDel="00C462F8">
          <w:rPr>
            <w:rFonts w:ascii="Times New Roman" w:eastAsia="Times New Roman" w:hAnsi="Times New Roman" w:cs="Times New Roman"/>
            <w:color w:val="000000"/>
            <w:sz w:val="24"/>
            <w:szCs w:val="24"/>
          </w:rPr>
          <w:delText xml:space="preserve"> and subject guides focused on the</w:delText>
        </w:r>
        <w:r w:rsidRPr="00B9228F" w:rsidDel="00C462F8">
          <w:rPr>
            <w:rFonts w:ascii="Times New Roman" w:eastAsia="Times New Roman" w:hAnsi="Times New Roman" w:cs="Times New Roman"/>
            <w:color w:val="000000"/>
            <w:sz w:val="24"/>
            <w:szCs w:val="24"/>
          </w:rPr>
          <w:delText xml:space="preserve"> library’s resources, information literacy, and the research process.  </w:delText>
        </w:r>
      </w:del>
    </w:p>
    <w:p w:rsidR="00B9228F" w:rsidRPr="00B9228F" w:rsidDel="00C462F8" w:rsidRDefault="004A5044">
      <w:pPr>
        <w:spacing w:line="240" w:lineRule="auto"/>
        <w:rPr>
          <w:del w:id="63" w:author="Bourgeois, John P." w:date="2017-03-30T08:33:00Z"/>
          <w:rFonts w:ascii="Times New Roman" w:eastAsia="Times New Roman" w:hAnsi="Times New Roman" w:cs="Times New Roman"/>
          <w:color w:val="000000"/>
          <w:sz w:val="24"/>
          <w:szCs w:val="24"/>
        </w:rPr>
        <w:pPrChange w:id="64" w:author="NSUSER" w:date="2017-03-19T19:40:00Z">
          <w:pPr>
            <w:spacing w:line="240" w:lineRule="auto"/>
            <w:jc w:val="both"/>
          </w:pPr>
        </w:pPrChange>
      </w:pPr>
      <w:del w:id="65" w:author="Bourgeois, John P." w:date="2017-03-30T08:33:00Z">
        <w:r w:rsidRPr="00B9228F" w:rsidDel="00C462F8">
          <w:rPr>
            <w:rFonts w:ascii="Times New Roman" w:eastAsia="Times New Roman" w:hAnsi="Times New Roman" w:cs="Times New Roman"/>
            <w:color w:val="000000"/>
            <w:sz w:val="24"/>
            <w:szCs w:val="24"/>
          </w:rPr>
          <w:delText xml:space="preserve">The majority of UNIV 101 classes had a tour of the library in addition to these new </w:delText>
        </w:r>
        <w:r w:rsidR="00B9228F" w:rsidRPr="00B9228F" w:rsidDel="00C462F8">
          <w:rPr>
            <w:rFonts w:ascii="Times New Roman" w:eastAsia="Times New Roman" w:hAnsi="Times New Roman" w:cs="Times New Roman"/>
            <w:color w:val="000000"/>
            <w:sz w:val="24"/>
            <w:szCs w:val="24"/>
          </w:rPr>
          <w:delText>one hour lab sessions, scheduled for two separate library visits. However, s</w:delText>
        </w:r>
        <w:r w:rsidRPr="00B9228F" w:rsidDel="00C462F8">
          <w:rPr>
            <w:rFonts w:ascii="Times New Roman" w:eastAsia="Times New Roman" w:hAnsi="Times New Roman" w:cs="Times New Roman"/>
            <w:color w:val="000000"/>
            <w:sz w:val="24"/>
            <w:szCs w:val="24"/>
          </w:rPr>
          <w:delText xml:space="preserve">everal class sections could only meet for one day, meaning that these sections would have a lab and tour on the same day. Was it more efficient to have a one-day session with both components or did these students miss valuable material, a deficit which would be reflected in their performance in the post-lab </w:delText>
        </w:r>
        <w:r w:rsidRPr="00B9228F" w:rsidDel="00C462F8">
          <w:rPr>
            <w:rFonts w:ascii="Times New Roman" w:eastAsia="Times New Roman" w:hAnsi="Times New Roman" w:cs="Times New Roman"/>
            <w:color w:val="000000"/>
            <w:sz w:val="24"/>
            <w:szCs w:val="24"/>
          </w:rPr>
          <w:lastRenderedPageBreak/>
          <w:delText>assessment? Granted that we could not embed presently, how much bibliographic interaction with the students was beneficial?</w:delText>
        </w:r>
        <w:r w:rsidR="00E02905" w:rsidDel="00C462F8">
          <w:rPr>
            <w:rFonts w:ascii="Times New Roman" w:eastAsia="Times New Roman" w:hAnsi="Times New Roman" w:cs="Times New Roman"/>
            <w:color w:val="000000"/>
            <w:sz w:val="24"/>
            <w:szCs w:val="24"/>
          </w:rPr>
          <w:delText xml:space="preserve"> Thi</w:delText>
        </w:r>
        <w:r w:rsidR="007810D2" w:rsidDel="00C462F8">
          <w:rPr>
            <w:rFonts w:ascii="Times New Roman" w:eastAsia="Times New Roman" w:hAnsi="Times New Roman" w:cs="Times New Roman"/>
            <w:color w:val="000000"/>
            <w:sz w:val="24"/>
            <w:szCs w:val="24"/>
          </w:rPr>
          <w:delText>s study looks at the assessment after the data was gathered to try to souse out any differences.</w:delText>
        </w:r>
      </w:del>
    </w:p>
    <w:p w:rsidR="00F06E18" w:rsidRPr="00B9228F" w:rsidDel="00C462F8" w:rsidRDefault="00F06E18">
      <w:pPr>
        <w:spacing w:line="240" w:lineRule="auto"/>
        <w:rPr>
          <w:del w:id="66" w:author="Bourgeois, John P." w:date="2017-03-30T08:33:00Z"/>
          <w:rFonts w:ascii="Times New Roman" w:eastAsia="Times New Roman" w:hAnsi="Times New Roman" w:cs="Times New Roman"/>
          <w:b/>
          <w:color w:val="000000"/>
          <w:sz w:val="24"/>
          <w:szCs w:val="24"/>
        </w:rPr>
        <w:pPrChange w:id="67" w:author="NSUSER" w:date="2017-03-19T19:40:00Z">
          <w:pPr>
            <w:spacing w:line="240" w:lineRule="auto"/>
            <w:jc w:val="both"/>
          </w:pPr>
        </w:pPrChange>
      </w:pPr>
      <w:del w:id="68" w:author="Bourgeois, John P." w:date="2017-03-30T08:33:00Z">
        <w:r w:rsidRPr="00B9228F" w:rsidDel="00C462F8">
          <w:rPr>
            <w:rFonts w:ascii="Times New Roman" w:eastAsia="Times New Roman" w:hAnsi="Times New Roman" w:cs="Times New Roman"/>
            <w:b/>
            <w:color w:val="000000"/>
            <w:sz w:val="24"/>
            <w:szCs w:val="24"/>
          </w:rPr>
          <w:delText>Literature Review</w:delText>
        </w:r>
      </w:del>
    </w:p>
    <w:p w:rsidR="00F06E18" w:rsidRPr="00B9228F" w:rsidDel="00C462F8" w:rsidRDefault="00F06E18">
      <w:pPr>
        <w:spacing w:line="240" w:lineRule="auto"/>
        <w:rPr>
          <w:del w:id="69" w:author="Bourgeois, John P." w:date="2017-03-30T08:33:00Z"/>
          <w:rFonts w:ascii="Times New Roman" w:eastAsia="Times New Roman" w:hAnsi="Times New Roman" w:cs="Times New Roman"/>
          <w:color w:val="000000"/>
          <w:sz w:val="24"/>
          <w:szCs w:val="24"/>
        </w:rPr>
        <w:pPrChange w:id="70" w:author="NSUSER" w:date="2017-03-19T19:40:00Z">
          <w:pPr>
            <w:spacing w:line="240" w:lineRule="auto"/>
            <w:jc w:val="both"/>
          </w:pPr>
        </w:pPrChange>
      </w:pPr>
      <w:del w:id="71" w:author="Bourgeois, John P." w:date="2017-03-30T08:33:00Z">
        <w:r w:rsidRPr="00B9228F" w:rsidDel="00C462F8">
          <w:rPr>
            <w:rFonts w:ascii="Times New Roman" w:eastAsia="Times New Roman" w:hAnsi="Times New Roman" w:cs="Times New Roman"/>
            <w:color w:val="000000"/>
            <w:sz w:val="24"/>
            <w:szCs w:val="24"/>
          </w:rPr>
          <w:delText xml:space="preserve">As Jon R. Hufford explains in his literature review on assessment (2013), in recent years academic libraries have changed their emphasis for assessment. Higher educational accrediting bodies are largely driving this shift with a greater emphasis on assessment. While still measured, the traditional data gathered to evaluate library use (like circulation statistics and gate counts) has become the first step in measuring student learning. Libraries have moved beyond questions such as “How many books were checked out last year?” or “How many computers are being used at 8:00 p.m. on weeknights?” Now libraries are asking, “What do these numbers mean for students in terms of their GPAs, retention, and overall success?” And there is good reason for this. </w:delText>
        </w:r>
      </w:del>
    </w:p>
    <w:p w:rsidR="00F06E18" w:rsidRPr="00B9228F" w:rsidDel="00C462F8" w:rsidRDefault="00F06E18">
      <w:pPr>
        <w:spacing w:line="240" w:lineRule="auto"/>
        <w:rPr>
          <w:del w:id="72" w:author="Bourgeois, John P." w:date="2017-03-30T08:33:00Z"/>
          <w:rFonts w:ascii="Times New Roman" w:eastAsia="Times New Roman" w:hAnsi="Times New Roman" w:cs="Times New Roman"/>
          <w:color w:val="000000"/>
          <w:sz w:val="24"/>
          <w:szCs w:val="24"/>
        </w:rPr>
        <w:pPrChange w:id="73" w:author="NSUSER" w:date="2017-03-19T19:40:00Z">
          <w:pPr>
            <w:spacing w:line="240" w:lineRule="auto"/>
            <w:jc w:val="both"/>
          </w:pPr>
        </w:pPrChange>
      </w:pPr>
      <w:del w:id="74" w:author="Bourgeois, John P." w:date="2017-03-30T08:33:00Z">
        <w:r w:rsidRPr="00B9228F" w:rsidDel="00C462F8">
          <w:rPr>
            <w:rFonts w:ascii="Times New Roman" w:eastAsia="Times New Roman" w:hAnsi="Times New Roman" w:cs="Times New Roman"/>
            <w:color w:val="000000"/>
            <w:sz w:val="24"/>
            <w:szCs w:val="24"/>
          </w:rPr>
          <w:delText>Research shows that students benefit from various forms of library interaction</w:delText>
        </w:r>
        <w:r w:rsidR="008F3C8C" w:rsidRPr="00B9228F" w:rsidDel="00C462F8">
          <w:rPr>
            <w:rFonts w:ascii="Times New Roman" w:eastAsia="Times New Roman" w:hAnsi="Times New Roman" w:cs="Times New Roman"/>
            <w:color w:val="000000"/>
            <w:sz w:val="24"/>
            <w:szCs w:val="24"/>
          </w:rPr>
          <w:delText xml:space="preserve"> (Association of College and Research Libraries, 2016)</w:delText>
        </w:r>
        <w:r w:rsidRPr="00B9228F" w:rsidDel="00C462F8">
          <w:rPr>
            <w:rFonts w:ascii="Times New Roman" w:eastAsia="Times New Roman" w:hAnsi="Times New Roman" w:cs="Times New Roman"/>
            <w:color w:val="000000"/>
            <w:sz w:val="24"/>
            <w:szCs w:val="24"/>
          </w:rPr>
          <w:delText>. GPAs tend to be higher for students that use library services than those that do not and there is a connection between library instruction and retention (Soria, Fransen, &amp; Nackerud, 2013; Ireland et al.</w:delText>
        </w:r>
        <w:r w:rsidR="008F3C8C" w:rsidRPr="00B9228F" w:rsidDel="00C462F8">
          <w:rPr>
            <w:rFonts w:ascii="Times New Roman" w:eastAsia="Times New Roman" w:hAnsi="Times New Roman" w:cs="Times New Roman"/>
            <w:color w:val="000000"/>
            <w:sz w:val="24"/>
            <w:szCs w:val="24"/>
          </w:rPr>
          <w:delText>, 2014</w:delText>
        </w:r>
        <w:r w:rsidRPr="00B9228F" w:rsidDel="00C462F8">
          <w:rPr>
            <w:rFonts w:ascii="Times New Roman" w:eastAsia="Times New Roman" w:hAnsi="Times New Roman" w:cs="Times New Roman"/>
            <w:color w:val="000000"/>
            <w:sz w:val="24"/>
            <w:szCs w:val="24"/>
          </w:rPr>
          <w:delText>; Smith et al., 201</w:delText>
        </w:r>
        <w:r w:rsidR="008F3C8C" w:rsidRPr="00B9228F" w:rsidDel="00C462F8">
          <w:rPr>
            <w:rFonts w:ascii="Times New Roman" w:eastAsia="Times New Roman" w:hAnsi="Times New Roman" w:cs="Times New Roman"/>
            <w:color w:val="000000"/>
            <w:sz w:val="24"/>
            <w:szCs w:val="24"/>
          </w:rPr>
          <w:delText>5</w:delText>
        </w:r>
        <w:r w:rsidRPr="00B9228F" w:rsidDel="00C462F8">
          <w:rPr>
            <w:rFonts w:ascii="Times New Roman" w:eastAsia="Times New Roman" w:hAnsi="Times New Roman" w:cs="Times New Roman"/>
            <w:color w:val="000000"/>
            <w:sz w:val="24"/>
            <w:szCs w:val="24"/>
          </w:rPr>
          <w:delText>). Course grades are higher for students that completed online tutorials (Martinez et al, 201</w:delText>
        </w:r>
        <w:r w:rsidR="008F3C8C" w:rsidRPr="00B9228F" w:rsidDel="00C462F8">
          <w:rPr>
            <w:rFonts w:ascii="Times New Roman" w:eastAsia="Times New Roman" w:hAnsi="Times New Roman" w:cs="Times New Roman"/>
            <w:color w:val="000000"/>
            <w:sz w:val="24"/>
            <w:szCs w:val="24"/>
          </w:rPr>
          <w:delText>4</w:delText>
        </w:r>
        <w:r w:rsidRPr="00B9228F" w:rsidDel="00C462F8">
          <w:rPr>
            <w:rFonts w:ascii="Times New Roman" w:eastAsia="Times New Roman" w:hAnsi="Times New Roman" w:cs="Times New Roman"/>
            <w:color w:val="000000"/>
            <w:sz w:val="24"/>
            <w:szCs w:val="24"/>
          </w:rPr>
          <w:delText>). Spievak and Hayes-Bohanan (2013) found that simple exposure to the library in the form of regular class meetings or visiting a coffee shop does not make students more likely to use it. Instead a primary responsibility must be placed on instruction. Spievak and Hayes-Bohanan were able to show a link between library instruction and a more complex use of the library.</w:delText>
        </w:r>
        <w:r w:rsidRPr="00B9228F" w:rsidDel="00C462F8">
          <w:rPr>
            <w:rFonts w:ascii="Times New Roman" w:eastAsia="Times New Roman" w:hAnsi="Times New Roman" w:cs="Times New Roman"/>
            <w:color w:val="FF0000"/>
            <w:sz w:val="24"/>
            <w:szCs w:val="24"/>
          </w:rPr>
          <w:delText xml:space="preserve"> </w:delText>
        </w:r>
        <w:r w:rsidRPr="00B9228F" w:rsidDel="00C462F8">
          <w:rPr>
            <w:rFonts w:ascii="Times New Roman" w:eastAsia="Times New Roman" w:hAnsi="Times New Roman" w:cs="Times New Roman"/>
            <w:color w:val="000000"/>
            <w:sz w:val="24"/>
            <w:szCs w:val="24"/>
          </w:rPr>
          <w:delText xml:space="preserve">Because students fare better when they have some encounter with the library, particularly through instruction, academic libraries should evaluate student learning whenever possible; establishing student learning objectives is an important part of this process. According to Radcliffe, Jensen, Salem, Burhanna, and Gedeon (2007), “A learning objective is a statement of what you want students to learn as a result of a learning experience…” (p. </w:delText>
        </w:r>
        <w:r w:rsidRPr="00B9228F" w:rsidDel="00C462F8">
          <w:rPr>
            <w:rFonts w:ascii="Times New Roman" w:eastAsia="Times New Roman" w:hAnsi="Times New Roman" w:cs="Times New Roman"/>
            <w:sz w:val="24"/>
            <w:szCs w:val="24"/>
          </w:rPr>
          <w:delText xml:space="preserve">14). Additionally, learning objectives measure student learning, not student satisfaction. Satisfaction measurements, Pausch and Popp </w:delText>
        </w:r>
        <w:r w:rsidRPr="00B9228F" w:rsidDel="00C462F8">
          <w:rPr>
            <w:rFonts w:ascii="Times New Roman" w:eastAsia="Times New Roman" w:hAnsi="Times New Roman" w:cs="Times New Roman"/>
            <w:color w:val="000000"/>
            <w:sz w:val="24"/>
            <w:szCs w:val="24"/>
          </w:rPr>
          <w:delText xml:space="preserve">(2006) write, could just be an indicator that students “do not know enough to be dissatisfied” (The Future section, para. 3) so satisfaction cannot equal student learning. </w:delText>
        </w:r>
      </w:del>
    </w:p>
    <w:p w:rsidR="00F06E18" w:rsidRPr="00B9228F" w:rsidDel="00C462F8" w:rsidRDefault="00F06E18">
      <w:pPr>
        <w:spacing w:line="240" w:lineRule="auto"/>
        <w:rPr>
          <w:del w:id="75" w:author="Bourgeois, John P." w:date="2017-03-30T08:33:00Z"/>
          <w:rFonts w:ascii="Times New Roman" w:eastAsia="Times New Roman" w:hAnsi="Times New Roman" w:cs="Times New Roman"/>
          <w:color w:val="000000"/>
          <w:sz w:val="24"/>
          <w:szCs w:val="24"/>
        </w:rPr>
        <w:pPrChange w:id="76" w:author="NSUSER" w:date="2017-03-19T19:40:00Z">
          <w:pPr>
            <w:spacing w:line="240" w:lineRule="auto"/>
            <w:jc w:val="both"/>
          </w:pPr>
        </w:pPrChange>
      </w:pPr>
      <w:del w:id="77" w:author="Bourgeois, John P." w:date="2017-03-30T08:33:00Z">
        <w:r w:rsidRPr="00B9228F" w:rsidDel="00C462F8">
          <w:rPr>
            <w:rFonts w:ascii="Times New Roman" w:eastAsia="Times New Roman" w:hAnsi="Times New Roman" w:cs="Times New Roman"/>
            <w:color w:val="000000"/>
            <w:sz w:val="24"/>
            <w:szCs w:val="24"/>
          </w:rPr>
          <w:delText xml:space="preserve">Perhaps the easiest place to assess student learning is through library instruction. Much has been written on the impact of instruction that takes place in one class session once a semester, “one-shots,” with varying outcomes. Beile (2003) found a significant improvement in students’ library skills after attending an instruction session. In contrast, Emmons and Martin (2002) found that their instruction brought about only small changes to their students’ research habits and very little change in how their sources were used. One critique is that one-shots are too short on time to effectively teach the research process (Badke, 2009; Bean &amp; Thomas, 2010; Jacobs &amp; Jacobs, 2009). Another critique is that the information is not retained beyond that lesson and into new semesters (Farrell, Goosney, &amp; Hutchens, 2013). Spievak and Hayes-Bohanan (2013) did find long-term retention of information literacy skills and argue that there is some merit to one-shot sessions despite these established drawbacks. Their study evaluated students’ abilities to select good web sources and found students with library instruction at some point in the past performed significantly better than those without. In addition, students were more likely to ask a librarian for help if they had previously had library instruction. An admitted weakness of their study, however, is that they had no way to measure how many times a student had had library </w:delText>
        </w:r>
        <w:r w:rsidRPr="00B9228F" w:rsidDel="00C462F8">
          <w:rPr>
            <w:rFonts w:ascii="Times New Roman" w:eastAsia="Times New Roman" w:hAnsi="Times New Roman" w:cs="Times New Roman"/>
            <w:color w:val="000000"/>
            <w:sz w:val="24"/>
            <w:szCs w:val="24"/>
          </w:rPr>
          <w:lastRenderedPageBreak/>
          <w:delText xml:space="preserve">instruction. It is entirely possible that students received multiple instruction sessions, which may have skewed the results. </w:delText>
        </w:r>
      </w:del>
    </w:p>
    <w:p w:rsidR="00F06E18" w:rsidRPr="00B9228F" w:rsidDel="00C462F8" w:rsidRDefault="00F06E18">
      <w:pPr>
        <w:spacing w:line="240" w:lineRule="auto"/>
        <w:rPr>
          <w:del w:id="78" w:author="Bourgeois, John P." w:date="2017-03-30T08:33:00Z"/>
          <w:rFonts w:ascii="Times New Roman" w:eastAsia="Times New Roman" w:hAnsi="Times New Roman" w:cs="Times New Roman"/>
          <w:sz w:val="24"/>
          <w:szCs w:val="24"/>
        </w:rPr>
        <w:pPrChange w:id="79" w:author="NSUSER" w:date="2017-03-19T19:40:00Z">
          <w:pPr>
            <w:spacing w:line="240" w:lineRule="auto"/>
            <w:jc w:val="both"/>
          </w:pPr>
        </w:pPrChange>
      </w:pPr>
      <w:del w:id="80" w:author="Bourgeois, John P." w:date="2017-03-30T08:33:00Z">
        <w:r w:rsidRPr="00B9228F" w:rsidDel="00C462F8">
          <w:rPr>
            <w:rFonts w:ascii="Times New Roman" w:eastAsia="Times New Roman" w:hAnsi="Times New Roman" w:cs="Times New Roman"/>
            <w:color w:val="000000"/>
            <w:sz w:val="24"/>
            <w:szCs w:val="24"/>
          </w:rPr>
          <w:delText>This idea that multiple instruction sessions might skew results is not without merit. Findings by Booth, Lowe, Tagge, &amp; Stone (2015) indicate that increased exposure to library instruction in a course leads to increased student learning. Increased exposure to a librarian can be implemented in a single course or within a student’s entire academic career. Using a pre-test/post-test, Ghandi (2004) found student learning taking place when taught in five 25-30 minute sessions strategically placed in the middle of their English Composition II research projects. Additionally, an experimental group that received an extra review lesson had greater increases in learning that those who had not. Farrell, Goosney, and Hutchens (2013) found that after implementing a new library instruction strategy that was “cumulative, curriculum-integrated” (p. 166) within an undergraduate nursing program, students that had received more instruction had better information literacy skills than those with less instruction. Despite the success of providing more rather than less instruction, there is one significant drawback. Ghandi (2004) reports the success of the 5 session model led to an increase in requests for this type of instruction. While instruction statistics have grown exponentially, resources are limited. As a large number of research papers and projects are assigned at the same point in the semester, not every instructor can be accommodated. Classrooms with computers are not always available on the day and time an instructor wants it, and librarians often have many other job duties outside of instruction. The resource of time cannot be understated. In a study done by Tmanova, Ancker, and Johnson (2015) with promising (though self-reported) results regarding information literacy skills in graduate students, an informationist</w:delText>
        </w:r>
        <w:r w:rsidRPr="00B9228F" w:rsidDel="00C462F8">
          <w:rPr>
            <w:rFonts w:ascii="Times New Roman" w:eastAsia="Times New Roman" w:hAnsi="Times New Roman" w:cs="Times New Roman"/>
            <w:color w:val="FF0000"/>
            <w:sz w:val="24"/>
            <w:szCs w:val="24"/>
          </w:rPr>
          <w:delText xml:space="preserve"> </w:delText>
        </w:r>
        <w:r w:rsidRPr="00B9228F" w:rsidDel="00C462F8">
          <w:rPr>
            <w:rFonts w:ascii="Times New Roman" w:eastAsia="Times New Roman" w:hAnsi="Times New Roman" w:cs="Times New Roman"/>
            <w:color w:val="000000"/>
            <w:sz w:val="24"/>
            <w:szCs w:val="24"/>
          </w:rPr>
          <w:delText>was integrated into in a single research course within the Department of Healthcare Research and Policy at Weill Cornell Medical College. The informationist taught multiple lectures in a semester, facilitated journal club meetings, met an average of 4 times with each student for individual research consultations, maintained an active presence in the course management system, and served on the education collaboration team that met weekly. As the course only had 6 students, this amount of integration is possible. The difficulty is scaling up this type of integration to provide all students this level of attention.</w:delText>
        </w:r>
      </w:del>
    </w:p>
    <w:p w:rsidR="00F06E18" w:rsidRPr="00B9228F" w:rsidDel="00C462F8" w:rsidRDefault="00F06E18">
      <w:pPr>
        <w:spacing w:line="240" w:lineRule="auto"/>
        <w:rPr>
          <w:del w:id="81" w:author="Bourgeois, John P." w:date="2017-03-30T08:33:00Z"/>
          <w:rFonts w:ascii="Times New Roman" w:eastAsia="Times New Roman" w:hAnsi="Times New Roman" w:cs="Times New Roman"/>
          <w:color w:val="000000"/>
          <w:sz w:val="24"/>
          <w:szCs w:val="24"/>
        </w:rPr>
        <w:pPrChange w:id="82" w:author="NSUSER" w:date="2017-03-19T19:40:00Z">
          <w:pPr>
            <w:spacing w:line="240" w:lineRule="auto"/>
            <w:jc w:val="both"/>
          </w:pPr>
        </w:pPrChange>
      </w:pPr>
      <w:del w:id="83" w:author="Bourgeois, John P." w:date="2017-03-30T08:33:00Z">
        <w:r w:rsidRPr="00B9228F" w:rsidDel="00C462F8">
          <w:rPr>
            <w:rFonts w:ascii="Times New Roman" w:eastAsia="Times New Roman" w:hAnsi="Times New Roman" w:cs="Times New Roman"/>
            <w:color w:val="000000"/>
            <w:sz w:val="24"/>
            <w:szCs w:val="24"/>
          </w:rPr>
          <w:delText>How, then, do librarians provide quality instruction without placing such a strain on their resources? Can librarians be involved in a course beyond the one-shot without the resource drain of heavy integration and still positively impact student learning? Is there a gradient to library instruction and student outcomes? The literature that currently exists is only tangentially related to this topic and inconclusive. Ackerson and Young (1994) looked at whether using technology in instruction made a difference in the quality of student bibliographies. Their methodology, however, resulted in the experimental groups of students receiving four instruction sessions compared to the control group’s one. After 5 semesters of evaluations, only one semester produced an experimental group with statistically significant higher scores than the control group. Likewise, Beile (2003) received results she deemed inconclusive when she looked at how the amount of instruction impacted student learning. Beile assessed learning outcomes using a pre-test/post-test on students with no previous library instruction, students that had previously completed a walking tour of the library and a worksheet, and students who had previously attended a library instruction session. As mentioned earlier, Beile found that students who attended her instruction session had increased information literacy skills. However, Beile did not find a difference in the scores between students who had previously had some in class library instruction and those who had none.</w:delText>
        </w:r>
      </w:del>
    </w:p>
    <w:p w:rsidR="002C2BB1" w:rsidRPr="00B9228F" w:rsidDel="00C462F8" w:rsidRDefault="002C2BB1">
      <w:pPr>
        <w:spacing w:line="240" w:lineRule="auto"/>
        <w:rPr>
          <w:del w:id="84" w:author="Bourgeois, John P." w:date="2017-03-30T08:33:00Z"/>
          <w:rFonts w:ascii="Times New Roman" w:eastAsia="Times New Roman" w:hAnsi="Times New Roman" w:cs="Times New Roman"/>
          <w:color w:val="000000"/>
          <w:sz w:val="24"/>
          <w:szCs w:val="24"/>
        </w:rPr>
        <w:pPrChange w:id="85" w:author="NSUSER" w:date="2017-03-19T19:40:00Z">
          <w:pPr>
            <w:spacing w:line="240" w:lineRule="auto"/>
            <w:jc w:val="both"/>
          </w:pPr>
        </w:pPrChange>
      </w:pPr>
      <w:del w:id="86" w:author="Bourgeois, John P." w:date="2017-03-30T08:33:00Z">
        <w:r w:rsidRPr="00B9228F" w:rsidDel="00C462F8">
          <w:rPr>
            <w:rFonts w:ascii="Times New Roman" w:eastAsia="Times New Roman" w:hAnsi="Times New Roman" w:cs="Times New Roman"/>
            <w:color w:val="000000"/>
            <w:sz w:val="24"/>
            <w:szCs w:val="24"/>
          </w:rPr>
          <w:lastRenderedPageBreak/>
          <w:delText>We aim to further this question of how much library interaction is beneficial for students and at what point do the returns plateau? With limited resources, what is the most efficient means of reaching students in-person? Our study examines whether a length of student sessions in which the same information is presented affects student learning.</w:delText>
        </w:r>
      </w:del>
    </w:p>
    <w:p w:rsidR="00F64FA8" w:rsidRPr="00B9228F" w:rsidDel="00C462F8" w:rsidRDefault="002C2BB1">
      <w:pPr>
        <w:spacing w:line="240" w:lineRule="auto"/>
        <w:rPr>
          <w:del w:id="87" w:author="Bourgeois, John P." w:date="2017-03-30T08:33:00Z"/>
          <w:rFonts w:ascii="Times New Roman" w:eastAsia="Times New Roman" w:hAnsi="Times New Roman" w:cs="Times New Roman"/>
          <w:b/>
          <w:color w:val="000000"/>
          <w:sz w:val="24"/>
          <w:szCs w:val="24"/>
        </w:rPr>
        <w:pPrChange w:id="88" w:author="NSUSER" w:date="2017-03-19T19:40:00Z">
          <w:pPr>
            <w:spacing w:line="240" w:lineRule="auto"/>
            <w:jc w:val="both"/>
          </w:pPr>
        </w:pPrChange>
      </w:pPr>
      <w:del w:id="89" w:author="Bourgeois, John P." w:date="2017-03-30T08:33:00Z">
        <w:r w:rsidRPr="00B9228F" w:rsidDel="00C462F8">
          <w:rPr>
            <w:rFonts w:ascii="Times New Roman" w:eastAsia="Times New Roman" w:hAnsi="Times New Roman" w:cs="Times New Roman"/>
            <w:b/>
            <w:color w:val="000000"/>
            <w:sz w:val="24"/>
            <w:szCs w:val="24"/>
          </w:rPr>
          <w:delText>Methods</w:delText>
        </w:r>
      </w:del>
    </w:p>
    <w:p w:rsidR="00B9228F" w:rsidDel="00C462F8" w:rsidRDefault="002C2BB1">
      <w:pPr>
        <w:spacing w:line="240" w:lineRule="auto"/>
        <w:rPr>
          <w:del w:id="90" w:author="Bourgeois, John P." w:date="2017-03-30T08:33:00Z"/>
          <w:rFonts w:ascii="Times New Roman" w:eastAsia="Times New Roman" w:hAnsi="Times New Roman" w:cs="Times New Roman"/>
          <w:color w:val="000000"/>
          <w:sz w:val="24"/>
          <w:szCs w:val="24"/>
        </w:rPr>
        <w:pPrChange w:id="91" w:author="NSUSER" w:date="2017-03-19T19:40:00Z">
          <w:pPr>
            <w:spacing w:line="240" w:lineRule="auto"/>
            <w:jc w:val="both"/>
          </w:pPr>
        </w:pPrChange>
      </w:pPr>
      <w:del w:id="92" w:author="Bourgeois, John P." w:date="2017-03-30T08:33:00Z">
        <w:r w:rsidRPr="00B9228F" w:rsidDel="00C462F8">
          <w:rPr>
            <w:rFonts w:ascii="Times New Roman" w:eastAsia="Times New Roman" w:hAnsi="Times New Roman" w:cs="Times New Roman"/>
            <w:color w:val="000000"/>
            <w:sz w:val="24"/>
            <w:szCs w:val="24"/>
          </w:rPr>
          <w:delText xml:space="preserve">1. </w:delText>
        </w:r>
        <w:r w:rsidR="00B9228F" w:rsidDel="00C462F8">
          <w:rPr>
            <w:rFonts w:ascii="Times New Roman" w:eastAsia="Times New Roman" w:hAnsi="Times New Roman" w:cs="Times New Roman"/>
            <w:color w:val="000000"/>
            <w:sz w:val="24"/>
            <w:szCs w:val="24"/>
          </w:rPr>
          <w:delText>Getting all players to the table:</w:delText>
        </w:r>
      </w:del>
    </w:p>
    <w:p w:rsidR="00B9228F" w:rsidRPr="00B9228F" w:rsidDel="00C462F8" w:rsidRDefault="002C2BB1">
      <w:pPr>
        <w:spacing w:line="240" w:lineRule="auto"/>
        <w:rPr>
          <w:del w:id="93" w:author="Bourgeois, John P." w:date="2017-03-30T08:33:00Z"/>
          <w:rFonts w:ascii="Times New Roman" w:eastAsia="Times New Roman" w:hAnsi="Times New Roman" w:cs="Times New Roman"/>
          <w:color w:val="000000"/>
          <w:sz w:val="24"/>
          <w:szCs w:val="24"/>
        </w:rPr>
        <w:pPrChange w:id="94" w:author="NSUSER" w:date="2017-03-19T19:40:00Z">
          <w:pPr>
            <w:spacing w:line="240" w:lineRule="auto"/>
            <w:jc w:val="both"/>
          </w:pPr>
        </w:pPrChange>
      </w:pPr>
      <w:del w:id="95" w:author="Bourgeois, John P." w:date="2017-03-30T08:33:00Z">
        <w:r w:rsidRPr="00B9228F" w:rsidDel="00C462F8">
          <w:rPr>
            <w:rFonts w:ascii="Times New Roman" w:eastAsia="Times New Roman" w:hAnsi="Times New Roman" w:cs="Times New Roman"/>
            <w:color w:val="000000"/>
            <w:sz w:val="24"/>
            <w:szCs w:val="24"/>
          </w:rPr>
          <w:delText>During summer 2015, instructional librarians met with UNIV101 instructors to discuss needs and expectations. Based on this discussion, two-day and one-day models were created according to the instructors' needs.</w:delText>
        </w:r>
      </w:del>
    </w:p>
    <w:p w:rsidR="00B9228F" w:rsidDel="00C462F8" w:rsidRDefault="00B9228F">
      <w:pPr>
        <w:spacing w:line="240" w:lineRule="auto"/>
        <w:rPr>
          <w:del w:id="96" w:author="Bourgeois, John P." w:date="2017-03-30T08:33:00Z"/>
          <w:rFonts w:ascii="Times New Roman" w:eastAsia="Times New Roman" w:hAnsi="Times New Roman" w:cs="Times New Roman"/>
          <w:color w:val="000000"/>
          <w:sz w:val="24"/>
          <w:szCs w:val="24"/>
        </w:rPr>
        <w:pPrChange w:id="97" w:author="NSUSER" w:date="2017-03-19T19:40:00Z">
          <w:pPr>
            <w:spacing w:line="240" w:lineRule="auto"/>
            <w:jc w:val="both"/>
          </w:pPr>
        </w:pPrChange>
      </w:pPr>
      <w:del w:id="98" w:author="Bourgeois, John P." w:date="2017-03-30T08:33:00Z">
        <w:r w:rsidDel="00C462F8">
          <w:rPr>
            <w:rFonts w:ascii="Times New Roman" w:eastAsia="Times New Roman" w:hAnsi="Times New Roman" w:cs="Times New Roman"/>
            <w:color w:val="000000"/>
            <w:sz w:val="24"/>
            <w:szCs w:val="24"/>
          </w:rPr>
          <w:delText>2. Development of Class:</w:delText>
        </w:r>
      </w:del>
    </w:p>
    <w:p w:rsidR="002C2BB1" w:rsidRPr="00B9228F" w:rsidDel="00C462F8" w:rsidRDefault="00370D37">
      <w:pPr>
        <w:spacing w:line="240" w:lineRule="auto"/>
        <w:rPr>
          <w:del w:id="99" w:author="Bourgeois, John P." w:date="2017-03-30T08:33:00Z"/>
          <w:rFonts w:ascii="Times New Roman" w:eastAsia="Times New Roman" w:hAnsi="Times New Roman" w:cs="Times New Roman"/>
          <w:color w:val="000000"/>
          <w:sz w:val="24"/>
          <w:szCs w:val="24"/>
        </w:rPr>
        <w:pPrChange w:id="100" w:author="NSUSER" w:date="2017-03-19T19:40:00Z">
          <w:pPr>
            <w:spacing w:line="240" w:lineRule="auto"/>
            <w:jc w:val="both"/>
          </w:pPr>
        </w:pPrChange>
      </w:pPr>
      <w:del w:id="101" w:author="Bourgeois, John P." w:date="2017-03-30T08:33:00Z">
        <w:r w:rsidDel="00C462F8">
          <w:rPr>
            <w:rFonts w:ascii="Times New Roman" w:eastAsia="Times New Roman" w:hAnsi="Times New Roman" w:cs="Times New Roman"/>
            <w:color w:val="000000"/>
            <w:sz w:val="24"/>
            <w:szCs w:val="24"/>
          </w:rPr>
          <w:delText xml:space="preserve">     </w:delText>
        </w:r>
        <w:r w:rsidR="00B9228F" w:rsidDel="00C462F8">
          <w:rPr>
            <w:rFonts w:ascii="Times New Roman" w:eastAsia="Times New Roman" w:hAnsi="Times New Roman" w:cs="Times New Roman"/>
            <w:color w:val="000000"/>
            <w:sz w:val="24"/>
            <w:szCs w:val="24"/>
          </w:rPr>
          <w:delText>i</w:delText>
        </w:r>
        <w:r w:rsidR="002C2BB1" w:rsidRPr="00B9228F" w:rsidDel="00C462F8">
          <w:rPr>
            <w:rFonts w:ascii="Times New Roman" w:eastAsia="Times New Roman" w:hAnsi="Times New Roman" w:cs="Times New Roman"/>
            <w:color w:val="000000"/>
            <w:sz w:val="24"/>
            <w:szCs w:val="24"/>
          </w:rPr>
          <w:delText>. Set-up</w:delText>
        </w:r>
      </w:del>
    </w:p>
    <w:p w:rsidR="002C2BB1" w:rsidRPr="00B9228F" w:rsidDel="00C462F8" w:rsidRDefault="00AE3B88">
      <w:pPr>
        <w:spacing w:line="240" w:lineRule="auto"/>
        <w:ind w:left="720"/>
        <w:rPr>
          <w:del w:id="102" w:author="Bourgeois, John P." w:date="2017-03-30T08:33:00Z"/>
          <w:rFonts w:ascii="Times New Roman" w:eastAsia="Times New Roman" w:hAnsi="Times New Roman" w:cs="Times New Roman"/>
          <w:color w:val="000000"/>
          <w:sz w:val="24"/>
          <w:szCs w:val="24"/>
        </w:rPr>
        <w:pPrChange w:id="103" w:author="NSUSER" w:date="2017-03-19T19:40:00Z">
          <w:pPr>
            <w:spacing w:line="240" w:lineRule="auto"/>
            <w:ind w:left="720"/>
            <w:jc w:val="both"/>
          </w:pPr>
        </w:pPrChange>
      </w:pPr>
      <w:ins w:id="104" w:author="NSUSER" w:date="2017-03-19T16:40:00Z">
        <w:del w:id="105" w:author="Bourgeois, John P." w:date="2017-03-30T08:33:00Z">
          <w:r w:rsidDel="00C462F8">
            <w:rPr>
              <w:rFonts w:ascii="Times New Roman" w:eastAsia="Times New Roman" w:hAnsi="Times New Roman" w:cs="Times New Roman"/>
              <w:color w:val="000000"/>
              <w:sz w:val="24"/>
              <w:szCs w:val="24"/>
            </w:rPr>
            <w:delText>The ability to team-teach was prioritized</w:delText>
          </w:r>
        </w:del>
      </w:ins>
      <w:ins w:id="106" w:author="NSUSER" w:date="2017-03-19T16:34:00Z">
        <w:del w:id="107" w:author="Bourgeois, John P." w:date="2017-03-30T08:33:00Z">
          <w:r w:rsidR="00EA1EC8" w:rsidDel="00C462F8">
            <w:rPr>
              <w:rFonts w:ascii="Times New Roman" w:eastAsia="Times New Roman" w:hAnsi="Times New Roman" w:cs="Times New Roman"/>
              <w:color w:val="000000"/>
              <w:sz w:val="24"/>
              <w:szCs w:val="24"/>
            </w:rPr>
            <w:delText xml:space="preserve"> when </w:delText>
          </w:r>
        </w:del>
      </w:ins>
      <w:ins w:id="108" w:author="NSUSER" w:date="2017-03-19T16:40:00Z">
        <w:del w:id="109" w:author="Bourgeois, John P." w:date="2017-03-30T08:33:00Z">
          <w:r w:rsidDel="00C462F8">
            <w:rPr>
              <w:rFonts w:ascii="Times New Roman" w:eastAsia="Times New Roman" w:hAnsi="Times New Roman" w:cs="Times New Roman"/>
              <w:color w:val="000000"/>
              <w:sz w:val="24"/>
              <w:szCs w:val="24"/>
            </w:rPr>
            <w:delText>scheduling</w:delText>
          </w:r>
        </w:del>
      </w:ins>
      <w:ins w:id="110" w:author="NSUSER" w:date="2017-03-19T16:34:00Z">
        <w:del w:id="111" w:author="Bourgeois, John P." w:date="2017-03-30T08:33:00Z">
          <w:r w:rsidR="00EA1EC8" w:rsidDel="00C462F8">
            <w:rPr>
              <w:rFonts w:ascii="Times New Roman" w:eastAsia="Times New Roman" w:hAnsi="Times New Roman" w:cs="Times New Roman"/>
              <w:color w:val="000000"/>
              <w:sz w:val="24"/>
              <w:szCs w:val="24"/>
            </w:rPr>
            <w:delText xml:space="preserve"> </w:delText>
          </w:r>
          <w:r w:rsidDel="00C462F8">
            <w:rPr>
              <w:rFonts w:ascii="Times New Roman" w:eastAsia="Times New Roman" w:hAnsi="Times New Roman" w:cs="Times New Roman"/>
              <w:color w:val="000000"/>
              <w:sz w:val="24"/>
              <w:szCs w:val="24"/>
            </w:rPr>
            <w:delText>the class</w:delText>
          </w:r>
        </w:del>
      </w:ins>
      <w:ins w:id="112" w:author="NSUSER" w:date="2017-03-19T16:40:00Z">
        <w:del w:id="113" w:author="Bourgeois, John P." w:date="2017-03-30T08:33:00Z">
          <w:r w:rsidDel="00C462F8">
            <w:rPr>
              <w:rFonts w:ascii="Times New Roman" w:eastAsia="Times New Roman" w:hAnsi="Times New Roman" w:cs="Times New Roman"/>
              <w:color w:val="000000"/>
              <w:sz w:val="24"/>
              <w:szCs w:val="24"/>
            </w:rPr>
            <w:delText>es</w:delText>
          </w:r>
        </w:del>
      </w:ins>
      <w:ins w:id="114" w:author="NSUSER" w:date="2017-03-19T16:41:00Z">
        <w:del w:id="115" w:author="Bourgeois, John P." w:date="2017-03-30T08:33:00Z">
          <w:r w:rsidDel="00C462F8">
            <w:rPr>
              <w:rFonts w:ascii="Times New Roman" w:eastAsia="Times New Roman" w:hAnsi="Times New Roman" w:cs="Times New Roman"/>
              <w:color w:val="000000"/>
              <w:sz w:val="24"/>
              <w:szCs w:val="24"/>
            </w:rPr>
            <w:delText>.</w:delText>
          </w:r>
        </w:del>
      </w:ins>
      <w:ins w:id="116" w:author="NSUSER" w:date="2017-03-19T16:34:00Z">
        <w:del w:id="117" w:author="Bourgeois, John P." w:date="2017-03-30T08:33:00Z">
          <w:r w:rsidDel="00C462F8">
            <w:rPr>
              <w:rFonts w:ascii="Times New Roman" w:eastAsia="Times New Roman" w:hAnsi="Times New Roman" w:cs="Times New Roman"/>
              <w:color w:val="000000"/>
              <w:sz w:val="24"/>
              <w:szCs w:val="24"/>
            </w:rPr>
            <w:delText xml:space="preserve"> </w:delText>
          </w:r>
        </w:del>
      </w:ins>
      <w:moveToRangeStart w:id="118" w:author="NSUSER" w:date="2017-03-19T16:40:00Z" w:name="move477704986"/>
      <w:moveTo w:id="119" w:author="NSUSER" w:date="2017-03-19T16:40:00Z">
        <w:del w:id="120" w:author="Bourgeois, John P." w:date="2017-03-30T08:33:00Z">
          <w:r w:rsidRPr="00B9228F" w:rsidDel="00C462F8">
            <w:rPr>
              <w:rFonts w:ascii="Times New Roman" w:eastAsia="Times New Roman" w:hAnsi="Times New Roman" w:cs="Times New Roman"/>
              <w:color w:val="000000"/>
              <w:sz w:val="24"/>
              <w:szCs w:val="24"/>
            </w:rPr>
            <w:delText>Three librarians divided the classes so there was an equal load among them and ensure two librarians were available to teach every session.</w:delText>
          </w:r>
        </w:del>
      </w:moveTo>
      <w:ins w:id="121" w:author="NSUSER" w:date="2017-03-19T16:41:00Z">
        <w:del w:id="122" w:author="Bourgeois, John P." w:date="2017-03-30T08:33:00Z">
          <w:r w:rsidDel="00C462F8">
            <w:rPr>
              <w:rFonts w:ascii="Times New Roman" w:eastAsia="Times New Roman" w:hAnsi="Times New Roman" w:cs="Times New Roman"/>
              <w:color w:val="000000"/>
              <w:sz w:val="24"/>
              <w:szCs w:val="24"/>
            </w:rPr>
            <w:delText xml:space="preserve"> D</w:delText>
          </w:r>
        </w:del>
      </w:ins>
      <w:moveTo w:id="123" w:author="NSUSER" w:date="2017-03-19T16:40:00Z">
        <w:del w:id="124" w:author="Bourgeois, John P." w:date="2017-03-30T08:33:00Z">
          <w:r w:rsidRPr="00B9228F" w:rsidDel="00C462F8">
            <w:rPr>
              <w:rFonts w:ascii="Times New Roman" w:eastAsia="Times New Roman" w:hAnsi="Times New Roman" w:cs="Times New Roman"/>
              <w:color w:val="000000"/>
              <w:sz w:val="24"/>
              <w:szCs w:val="24"/>
            </w:rPr>
            <w:delText xml:space="preserve"> </w:delText>
          </w:r>
        </w:del>
      </w:moveTo>
      <w:moveToRangeEnd w:id="118"/>
      <w:del w:id="125" w:author="Bourgeois, John P." w:date="2017-03-30T08:33:00Z">
        <w:r w:rsidR="002C2BB1" w:rsidRPr="00B9228F" w:rsidDel="00C462F8">
          <w:rPr>
            <w:rFonts w:ascii="Times New Roman" w:eastAsia="Times New Roman" w:hAnsi="Times New Roman" w:cs="Times New Roman"/>
            <w:color w:val="000000"/>
            <w:sz w:val="24"/>
            <w:szCs w:val="24"/>
          </w:rPr>
          <w:delText>Due to the different styles of teaching among the librarians</w:delText>
        </w:r>
      </w:del>
      <w:ins w:id="126" w:author="NSUSER" w:date="2017-03-19T16:41:00Z">
        <w:del w:id="127" w:author="Bourgeois, John P." w:date="2017-03-30T08:33:00Z">
          <w:r w:rsidDel="00C462F8">
            <w:rPr>
              <w:rFonts w:ascii="Times New Roman" w:eastAsia="Times New Roman" w:hAnsi="Times New Roman" w:cs="Times New Roman"/>
              <w:color w:val="000000"/>
              <w:sz w:val="24"/>
              <w:szCs w:val="24"/>
            </w:rPr>
            <w:delText>, team-te</w:delText>
          </w:r>
        </w:del>
      </w:ins>
      <w:ins w:id="128" w:author="NSUSER" w:date="2017-03-19T16:35:00Z">
        <w:del w:id="129" w:author="Bourgeois, John P." w:date="2017-03-30T08:33:00Z">
          <w:r w:rsidDel="00C462F8">
            <w:rPr>
              <w:rFonts w:ascii="Times New Roman" w:eastAsia="Times New Roman" w:hAnsi="Times New Roman" w:cs="Times New Roman"/>
              <w:color w:val="000000"/>
              <w:sz w:val="24"/>
              <w:szCs w:val="24"/>
            </w:rPr>
            <w:delText>aching brought a</w:delText>
          </w:r>
        </w:del>
      </w:ins>
      <w:ins w:id="130" w:author="NSUSER" w:date="2017-03-19T16:38:00Z">
        <w:del w:id="131" w:author="Bourgeois, John P." w:date="2017-03-30T08:33:00Z">
          <w:r w:rsidDel="00C462F8">
            <w:rPr>
              <w:rFonts w:ascii="Times New Roman" w:eastAsia="Times New Roman" w:hAnsi="Times New Roman" w:cs="Times New Roman"/>
              <w:color w:val="000000"/>
              <w:sz w:val="24"/>
              <w:szCs w:val="24"/>
            </w:rPr>
            <w:delText xml:space="preserve"> different</w:delText>
          </w:r>
        </w:del>
      </w:ins>
      <w:ins w:id="132" w:author="NSUSER" w:date="2017-03-19T16:35:00Z">
        <w:del w:id="133" w:author="Bourgeois, John P." w:date="2017-03-30T08:33:00Z">
          <w:r w:rsidDel="00C462F8">
            <w:rPr>
              <w:rFonts w:ascii="Times New Roman" w:eastAsia="Times New Roman" w:hAnsi="Times New Roman" w:cs="Times New Roman"/>
              <w:color w:val="000000"/>
              <w:sz w:val="24"/>
              <w:szCs w:val="24"/>
            </w:rPr>
            <w:delText xml:space="preserve"> dynamic to each class and kept the instruction from becoming </w:delText>
          </w:r>
        </w:del>
      </w:ins>
      <w:ins w:id="134" w:author="NSUSER" w:date="2017-03-19T16:37:00Z">
        <w:del w:id="135" w:author="Bourgeois, John P." w:date="2017-03-30T08:33:00Z">
          <w:r w:rsidDel="00C462F8">
            <w:rPr>
              <w:rFonts w:ascii="Times New Roman" w:eastAsia="Times New Roman" w:hAnsi="Times New Roman" w:cs="Times New Roman"/>
              <w:color w:val="000000"/>
              <w:sz w:val="24"/>
              <w:szCs w:val="24"/>
            </w:rPr>
            <w:delText>rote</w:delText>
          </w:r>
        </w:del>
      </w:ins>
      <w:ins w:id="136" w:author="NSUSER" w:date="2017-03-19T16:38:00Z">
        <w:del w:id="137" w:author="Bourgeois, John P." w:date="2017-03-30T08:33:00Z">
          <w:r w:rsidDel="00C462F8">
            <w:rPr>
              <w:rFonts w:ascii="Times New Roman" w:eastAsia="Times New Roman" w:hAnsi="Times New Roman" w:cs="Times New Roman"/>
              <w:color w:val="000000"/>
              <w:sz w:val="24"/>
              <w:szCs w:val="24"/>
            </w:rPr>
            <w:delText>.</w:delText>
          </w:r>
        </w:del>
      </w:ins>
      <w:del w:id="138" w:author="Bourgeois, John P." w:date="2017-03-30T08:33:00Z">
        <w:r w:rsidR="002C2BB1" w:rsidRPr="00B9228F" w:rsidDel="00C462F8">
          <w:rPr>
            <w:rFonts w:ascii="Times New Roman" w:eastAsia="Times New Roman" w:hAnsi="Times New Roman" w:cs="Times New Roman"/>
            <w:color w:val="000000"/>
            <w:sz w:val="24"/>
            <w:szCs w:val="24"/>
          </w:rPr>
          <w:delText xml:space="preserve">, the instructional librarians co-taught lab classes in order to present information in various ways. Information literacy and library resource classes were scheduled for classrooms with technology. </w:delText>
        </w:r>
      </w:del>
      <w:moveFromRangeStart w:id="139" w:author="NSUSER" w:date="2017-03-19T16:40:00Z" w:name="move477704986"/>
      <w:moveFrom w:id="140" w:author="NSUSER" w:date="2017-03-19T16:40:00Z">
        <w:del w:id="141" w:author="Bourgeois, John P." w:date="2017-03-30T08:33:00Z">
          <w:r w:rsidR="002C2BB1" w:rsidRPr="00B9228F" w:rsidDel="00C462F8">
            <w:rPr>
              <w:rFonts w:ascii="Times New Roman" w:eastAsia="Times New Roman" w:hAnsi="Times New Roman" w:cs="Times New Roman"/>
              <w:color w:val="000000"/>
              <w:sz w:val="24"/>
              <w:szCs w:val="24"/>
            </w:rPr>
            <w:delText xml:space="preserve">Three librarians divided the classes so there was an equal load among them and ensure two librarians were available to teach every session. </w:delText>
          </w:r>
        </w:del>
      </w:moveFrom>
      <w:moveFromRangeEnd w:id="139"/>
    </w:p>
    <w:p w:rsidR="002C2BB1" w:rsidDel="00C462F8" w:rsidRDefault="002C2BB1" w:rsidP="00083229">
      <w:pPr>
        <w:spacing w:line="240" w:lineRule="auto"/>
        <w:ind w:left="720"/>
        <w:rPr>
          <w:ins w:id="142" w:author="NSUSER" w:date="2017-03-19T16:12:00Z"/>
          <w:del w:id="143" w:author="Bourgeois, John P." w:date="2017-03-30T08:33:00Z"/>
          <w:rFonts w:ascii="Times New Roman" w:eastAsia="Times New Roman" w:hAnsi="Times New Roman" w:cs="Times New Roman"/>
          <w:color w:val="000000"/>
          <w:sz w:val="24"/>
          <w:szCs w:val="24"/>
        </w:rPr>
      </w:pPr>
      <w:del w:id="144" w:author="Bourgeois, John P." w:date="2017-03-30T08:33:00Z">
        <w:r w:rsidRPr="00B9228F" w:rsidDel="00C462F8">
          <w:rPr>
            <w:rFonts w:ascii="Times New Roman" w:eastAsia="Times New Roman" w:hAnsi="Times New Roman" w:cs="Times New Roman"/>
            <w:color w:val="000000"/>
            <w:sz w:val="24"/>
            <w:szCs w:val="24"/>
          </w:rPr>
          <w:delText>The library had recently subscribed to LibGuides.</w:delText>
        </w:r>
        <w:r w:rsidR="00B9228F" w:rsidDel="00C462F8">
          <w:rPr>
            <w:rFonts w:ascii="Times New Roman" w:eastAsia="Times New Roman" w:hAnsi="Times New Roman" w:cs="Times New Roman"/>
            <w:color w:val="000000"/>
            <w:sz w:val="24"/>
            <w:szCs w:val="24"/>
          </w:rPr>
          <w:delText xml:space="preserve"> </w:delText>
        </w:r>
        <w:r w:rsidRPr="00B9228F" w:rsidDel="00C462F8">
          <w:rPr>
            <w:rFonts w:ascii="Times New Roman" w:eastAsia="Times New Roman" w:hAnsi="Times New Roman" w:cs="Times New Roman"/>
            <w:color w:val="000000"/>
            <w:sz w:val="24"/>
            <w:szCs w:val="24"/>
          </w:rPr>
          <w:delText xml:space="preserve"> In order to familiarize students to the product early in their academic career as well as to have a visual for the students to follow and refer to</w:delText>
        </w:r>
      </w:del>
      <w:ins w:id="145" w:author="NSUSER" w:date="2017-03-19T16:12:00Z">
        <w:del w:id="146" w:author="Bourgeois, John P." w:date="2017-03-30T08:33:00Z">
          <w:r w:rsidR="00BF2E6A" w:rsidDel="00C462F8">
            <w:rPr>
              <w:rFonts w:ascii="Times New Roman" w:eastAsia="Times New Roman" w:hAnsi="Times New Roman" w:cs="Times New Roman"/>
              <w:color w:val="000000"/>
              <w:sz w:val="24"/>
              <w:szCs w:val="24"/>
            </w:rPr>
            <w:delText xml:space="preserve"> </w:delText>
          </w:r>
        </w:del>
      </w:ins>
      <w:ins w:id="147" w:author="NSUSER" w:date="2017-03-19T16:15:00Z">
        <w:del w:id="148" w:author="Bourgeois, John P." w:date="2017-03-30T08:33:00Z">
          <w:r w:rsidR="00FB0350" w:rsidDel="00C462F8">
            <w:rPr>
              <w:rFonts w:ascii="Times New Roman" w:eastAsia="Times New Roman" w:hAnsi="Times New Roman" w:cs="Times New Roman"/>
              <w:color w:val="000000"/>
              <w:sz w:val="24"/>
              <w:szCs w:val="24"/>
            </w:rPr>
            <w:delText>throughout their academic career</w:delText>
          </w:r>
        </w:del>
      </w:ins>
      <w:del w:id="149" w:author="Bourgeois, John P." w:date="2017-03-30T08:33:00Z">
        <w:r w:rsidRPr="00B9228F" w:rsidDel="00C462F8">
          <w:rPr>
            <w:rFonts w:ascii="Times New Roman" w:eastAsia="Times New Roman" w:hAnsi="Times New Roman" w:cs="Times New Roman"/>
            <w:color w:val="000000"/>
            <w:sz w:val="24"/>
            <w:szCs w:val="24"/>
          </w:rPr>
          <w:delText xml:space="preserve">, a UNIV101 </w:delText>
        </w:r>
        <w:r w:rsidR="00083229" w:rsidDel="00C462F8">
          <w:rPr>
            <w:rFonts w:ascii="Times New Roman" w:eastAsia="Times New Roman" w:hAnsi="Times New Roman" w:cs="Times New Roman"/>
            <w:color w:val="000000"/>
            <w:sz w:val="24"/>
            <w:szCs w:val="24"/>
          </w:rPr>
          <w:delText xml:space="preserve">subject </w:delText>
        </w:r>
        <w:r w:rsidRPr="00B9228F" w:rsidDel="00C462F8">
          <w:rPr>
            <w:rFonts w:ascii="Times New Roman" w:eastAsia="Times New Roman" w:hAnsi="Times New Roman" w:cs="Times New Roman"/>
            <w:color w:val="000000"/>
            <w:sz w:val="24"/>
            <w:szCs w:val="24"/>
          </w:rPr>
          <w:delText>guide was created in LibGuides. Keeping in mind the ACRL Framework when developing student learning outcomes (SLOs), the librarians organized the subject guide to follow the overall research process. The librarians taught from this guide</w:delText>
        </w:r>
      </w:del>
      <w:ins w:id="150" w:author="Information Technology" w:date="2017-03-23T09:16:00Z">
        <w:del w:id="151" w:author="Bourgeois, John P." w:date="2017-03-30T08:33:00Z">
          <w:r w:rsidR="008F5453" w:rsidDel="00C462F8">
            <w:rPr>
              <w:rFonts w:ascii="Times New Roman" w:eastAsia="Times New Roman" w:hAnsi="Times New Roman" w:cs="Times New Roman"/>
              <w:color w:val="000000"/>
              <w:sz w:val="24"/>
              <w:szCs w:val="24"/>
            </w:rPr>
            <w:delText>.</w:delText>
          </w:r>
        </w:del>
      </w:ins>
    </w:p>
    <w:p w:rsidR="00BF2E6A" w:rsidRPr="00B9228F" w:rsidDel="00C462F8" w:rsidRDefault="00BF2E6A">
      <w:pPr>
        <w:spacing w:line="240" w:lineRule="auto"/>
        <w:ind w:left="720"/>
        <w:rPr>
          <w:del w:id="152" w:author="Bourgeois, John P." w:date="2017-03-30T08:33:00Z"/>
          <w:rFonts w:ascii="Times New Roman" w:eastAsia="Times New Roman" w:hAnsi="Times New Roman" w:cs="Times New Roman"/>
          <w:color w:val="000000"/>
          <w:sz w:val="24"/>
          <w:szCs w:val="24"/>
        </w:rPr>
        <w:pPrChange w:id="153" w:author="NSUSER" w:date="2017-03-19T19:40:00Z">
          <w:pPr>
            <w:spacing w:line="240" w:lineRule="auto"/>
            <w:ind w:left="720"/>
            <w:jc w:val="both"/>
          </w:pPr>
        </w:pPrChange>
      </w:pPr>
    </w:p>
    <w:p w:rsidR="008A276D" w:rsidDel="00C462F8" w:rsidRDefault="008A276D">
      <w:pPr>
        <w:spacing w:line="240" w:lineRule="auto"/>
        <w:rPr>
          <w:ins w:id="154" w:author="NSUSER" w:date="2017-03-19T16:45:00Z"/>
          <w:del w:id="155" w:author="Bourgeois, John P." w:date="2017-03-30T08:33:00Z"/>
          <w:rFonts w:ascii="Times New Roman" w:eastAsia="Times New Roman" w:hAnsi="Times New Roman" w:cs="Times New Roman"/>
          <w:color w:val="000000"/>
          <w:sz w:val="24"/>
          <w:szCs w:val="24"/>
        </w:rPr>
        <w:pPrChange w:id="156" w:author="NSUSER" w:date="2017-03-19T19:40:00Z">
          <w:pPr>
            <w:spacing w:line="240" w:lineRule="auto"/>
            <w:jc w:val="both"/>
          </w:pPr>
        </w:pPrChange>
      </w:pPr>
      <w:ins w:id="157" w:author="NSUSER" w:date="2017-03-19T16:45:00Z">
        <w:del w:id="158" w:author="Bourgeois, John P." w:date="2017-03-30T08:33:00Z">
          <w:r w:rsidDel="00C462F8">
            <w:rPr>
              <w:rFonts w:ascii="Times New Roman" w:eastAsia="Times New Roman" w:hAnsi="Times New Roman" w:cs="Times New Roman"/>
              <w:color w:val="000000"/>
              <w:sz w:val="24"/>
              <w:szCs w:val="24"/>
            </w:rPr>
            <w:delText xml:space="preserve">  </w:delText>
          </w:r>
        </w:del>
      </w:ins>
      <w:ins w:id="159" w:author="NSUSER" w:date="2017-03-19T16:44:00Z">
        <w:del w:id="160" w:author="Bourgeois, John P." w:date="2017-03-30T08:33:00Z">
          <w:r w:rsidDel="00C462F8">
            <w:rPr>
              <w:rFonts w:ascii="Times New Roman" w:eastAsia="Times New Roman" w:hAnsi="Times New Roman" w:cs="Times New Roman"/>
              <w:color w:val="000000"/>
              <w:sz w:val="24"/>
              <w:szCs w:val="24"/>
            </w:rPr>
            <w:delText>ii. Content</w:delText>
          </w:r>
        </w:del>
      </w:ins>
      <w:del w:id="161" w:author="Bourgeois, John P." w:date="2017-03-30T08:33:00Z">
        <w:r w:rsidR="00370D37" w:rsidDel="00C462F8">
          <w:rPr>
            <w:rFonts w:ascii="Times New Roman" w:eastAsia="Times New Roman" w:hAnsi="Times New Roman" w:cs="Times New Roman"/>
            <w:color w:val="000000"/>
            <w:sz w:val="24"/>
            <w:szCs w:val="24"/>
          </w:rPr>
          <w:delText xml:space="preserve">   </w:delText>
        </w:r>
      </w:del>
    </w:p>
    <w:p w:rsidR="008A276D" w:rsidDel="00C462F8" w:rsidRDefault="008A276D">
      <w:pPr>
        <w:spacing w:line="240" w:lineRule="auto"/>
        <w:ind w:left="720"/>
        <w:rPr>
          <w:ins w:id="162" w:author="NSUSER" w:date="2017-03-19T16:57:00Z"/>
          <w:del w:id="163" w:author="Bourgeois, John P." w:date="2017-03-30T08:33:00Z"/>
          <w:rFonts w:ascii="Times New Roman" w:eastAsia="Times New Roman" w:hAnsi="Times New Roman" w:cs="Times New Roman"/>
          <w:color w:val="000000"/>
          <w:sz w:val="24"/>
          <w:szCs w:val="24"/>
        </w:rPr>
        <w:pPrChange w:id="164" w:author="NSUSER" w:date="2017-03-19T19:40:00Z">
          <w:pPr>
            <w:spacing w:line="240" w:lineRule="auto"/>
            <w:jc w:val="both"/>
          </w:pPr>
        </w:pPrChange>
      </w:pPr>
      <w:ins w:id="165" w:author="NSUSER" w:date="2017-03-19T16:49:00Z">
        <w:del w:id="166" w:author="Bourgeois, John P." w:date="2017-03-30T08:33:00Z">
          <w:r w:rsidDel="00C462F8">
            <w:rPr>
              <w:rFonts w:ascii="Times New Roman" w:eastAsia="Times New Roman" w:hAnsi="Times New Roman" w:cs="Times New Roman"/>
              <w:color w:val="000000"/>
              <w:sz w:val="24"/>
              <w:szCs w:val="24"/>
            </w:rPr>
            <w:delText xml:space="preserve">The tour </w:delText>
          </w:r>
        </w:del>
      </w:ins>
      <w:ins w:id="167" w:author="NSUSER" w:date="2017-03-19T17:22:00Z">
        <w:del w:id="168" w:author="Bourgeois, John P." w:date="2017-03-30T08:33:00Z">
          <w:r w:rsidR="00797929" w:rsidDel="00C462F8">
            <w:rPr>
              <w:rFonts w:ascii="Times New Roman" w:eastAsia="Times New Roman" w:hAnsi="Times New Roman" w:cs="Times New Roman"/>
              <w:color w:val="000000"/>
              <w:sz w:val="24"/>
              <w:szCs w:val="24"/>
            </w:rPr>
            <w:delText xml:space="preserve">of the three floor library </w:delText>
          </w:r>
        </w:del>
      </w:ins>
      <w:ins w:id="169" w:author="NSUSER" w:date="2017-03-19T16:49:00Z">
        <w:del w:id="170" w:author="Bourgeois, John P." w:date="2017-03-30T08:33:00Z">
          <w:r w:rsidDel="00C462F8">
            <w:rPr>
              <w:rFonts w:ascii="Times New Roman" w:eastAsia="Times New Roman" w:hAnsi="Times New Roman" w:cs="Times New Roman"/>
              <w:color w:val="000000"/>
              <w:sz w:val="24"/>
              <w:szCs w:val="24"/>
            </w:rPr>
            <w:delText>took students</w:delText>
          </w:r>
        </w:del>
      </w:ins>
      <w:ins w:id="171" w:author="NSUSER" w:date="2017-03-19T16:55:00Z">
        <w:del w:id="172" w:author="Bourgeois, John P." w:date="2017-03-30T08:33:00Z">
          <w:r w:rsidR="0041120A" w:rsidDel="00C462F8">
            <w:rPr>
              <w:rFonts w:ascii="Times New Roman" w:eastAsia="Times New Roman" w:hAnsi="Times New Roman" w:cs="Times New Roman"/>
              <w:color w:val="000000"/>
              <w:sz w:val="24"/>
              <w:szCs w:val="24"/>
            </w:rPr>
            <w:delText xml:space="preserve"> to </w:delText>
          </w:r>
        </w:del>
      </w:ins>
      <w:ins w:id="173" w:author="NSUSER" w:date="2017-03-19T16:54:00Z">
        <w:del w:id="174" w:author="Bourgeois, John P." w:date="2017-03-30T08:33:00Z">
          <w:r w:rsidDel="00C462F8">
            <w:rPr>
              <w:rFonts w:ascii="Times New Roman" w:eastAsia="Times New Roman" w:hAnsi="Times New Roman" w:cs="Times New Roman"/>
              <w:color w:val="000000"/>
              <w:sz w:val="24"/>
              <w:szCs w:val="24"/>
            </w:rPr>
            <w:delText xml:space="preserve">Archives, Circulation, Reference, Government </w:delText>
          </w:r>
        </w:del>
      </w:ins>
      <w:ins w:id="175" w:author="NSUSER" w:date="2017-03-19T16:55:00Z">
        <w:del w:id="176" w:author="Bourgeois, John P." w:date="2017-03-30T08:33:00Z">
          <w:r w:rsidR="0041120A" w:rsidDel="00C462F8">
            <w:rPr>
              <w:rFonts w:ascii="Times New Roman" w:eastAsia="Times New Roman" w:hAnsi="Times New Roman" w:cs="Times New Roman"/>
              <w:color w:val="000000"/>
              <w:sz w:val="24"/>
              <w:szCs w:val="24"/>
            </w:rPr>
            <w:delText>D</w:delText>
          </w:r>
        </w:del>
      </w:ins>
      <w:ins w:id="177" w:author="NSUSER" w:date="2017-03-19T16:54:00Z">
        <w:del w:id="178" w:author="Bourgeois, John P." w:date="2017-03-30T08:33:00Z">
          <w:r w:rsidDel="00C462F8">
            <w:rPr>
              <w:rFonts w:ascii="Times New Roman" w:eastAsia="Times New Roman" w:hAnsi="Times New Roman" w:cs="Times New Roman"/>
              <w:color w:val="000000"/>
              <w:sz w:val="24"/>
              <w:szCs w:val="24"/>
            </w:rPr>
            <w:delText>ocuments, and Serials.</w:delText>
          </w:r>
        </w:del>
      </w:ins>
      <w:ins w:id="179" w:author="NSUSER" w:date="2017-03-19T17:20:00Z">
        <w:del w:id="180" w:author="Bourgeois, John P." w:date="2017-03-30T08:33:00Z">
          <w:r w:rsidR="00797929" w:rsidDel="00C462F8">
            <w:rPr>
              <w:rFonts w:ascii="Times New Roman" w:eastAsia="Times New Roman" w:hAnsi="Times New Roman" w:cs="Times New Roman"/>
              <w:color w:val="000000"/>
              <w:sz w:val="24"/>
              <w:szCs w:val="24"/>
            </w:rPr>
            <w:delText xml:space="preserve"> </w:delText>
          </w:r>
        </w:del>
      </w:ins>
      <w:ins w:id="181" w:author="NSUSER" w:date="2017-03-19T17:23:00Z">
        <w:del w:id="182" w:author="Bourgeois, John P." w:date="2017-03-30T08:33:00Z">
          <w:r w:rsidR="00797929" w:rsidDel="00C462F8">
            <w:rPr>
              <w:rFonts w:ascii="Times New Roman" w:eastAsia="Times New Roman" w:hAnsi="Times New Roman" w:cs="Times New Roman"/>
              <w:color w:val="000000"/>
              <w:sz w:val="24"/>
              <w:szCs w:val="24"/>
            </w:rPr>
            <w:delText>Students received</w:delText>
          </w:r>
        </w:del>
      </w:ins>
      <w:ins w:id="183" w:author="NSUSER" w:date="2017-03-19T17:20:00Z">
        <w:del w:id="184" w:author="Bourgeois, John P." w:date="2017-03-30T08:33:00Z">
          <w:r w:rsidR="00797929" w:rsidDel="00C462F8">
            <w:rPr>
              <w:rFonts w:ascii="Times New Roman" w:eastAsia="Times New Roman" w:hAnsi="Times New Roman" w:cs="Times New Roman"/>
              <w:color w:val="000000"/>
              <w:sz w:val="24"/>
              <w:szCs w:val="24"/>
            </w:rPr>
            <w:delText xml:space="preserve"> both </w:delText>
          </w:r>
        </w:del>
      </w:ins>
      <w:ins w:id="185" w:author="NSUSER" w:date="2017-03-19T17:24:00Z">
        <w:del w:id="186" w:author="Bourgeois, John P." w:date="2017-03-30T08:33:00Z">
          <w:r w:rsidR="00797929" w:rsidDel="00C462F8">
            <w:rPr>
              <w:rFonts w:ascii="Times New Roman" w:eastAsia="Times New Roman" w:hAnsi="Times New Roman" w:cs="Times New Roman"/>
              <w:color w:val="000000"/>
              <w:sz w:val="24"/>
              <w:szCs w:val="24"/>
            </w:rPr>
            <w:delText>information about</w:delText>
          </w:r>
        </w:del>
      </w:ins>
      <w:ins w:id="187" w:author="NSUSER" w:date="2017-03-19T17:20:00Z">
        <w:del w:id="188" w:author="Bourgeois, John P." w:date="2017-03-30T08:33:00Z">
          <w:r w:rsidR="00797929" w:rsidDel="00C462F8">
            <w:rPr>
              <w:rFonts w:ascii="Times New Roman" w:eastAsia="Times New Roman" w:hAnsi="Times New Roman" w:cs="Times New Roman"/>
              <w:color w:val="000000"/>
              <w:sz w:val="24"/>
              <w:szCs w:val="24"/>
            </w:rPr>
            <w:delText xml:space="preserve"> resources in each department as well as</w:delText>
          </w:r>
        </w:del>
      </w:ins>
      <w:ins w:id="189" w:author="NSUSER" w:date="2017-03-19T17:24:00Z">
        <w:del w:id="190" w:author="Bourgeois, John P." w:date="2017-03-30T08:33:00Z">
          <w:r w:rsidR="00797929" w:rsidDel="00C462F8">
            <w:rPr>
              <w:rFonts w:ascii="Times New Roman" w:eastAsia="Times New Roman" w:hAnsi="Times New Roman" w:cs="Times New Roman"/>
              <w:color w:val="000000"/>
              <w:sz w:val="24"/>
              <w:szCs w:val="24"/>
            </w:rPr>
            <w:delText xml:space="preserve"> an introduction to </w:delText>
          </w:r>
        </w:del>
      </w:ins>
      <w:ins w:id="191" w:author="NSUSER" w:date="2017-03-19T17:31:00Z">
        <w:del w:id="192" w:author="Bourgeois, John P." w:date="2017-03-30T08:33:00Z">
          <w:r w:rsidR="00A04109" w:rsidDel="00C462F8">
            <w:rPr>
              <w:rFonts w:ascii="Times New Roman" w:eastAsia="Times New Roman" w:hAnsi="Times New Roman" w:cs="Times New Roman"/>
              <w:color w:val="000000"/>
              <w:sz w:val="24"/>
              <w:szCs w:val="24"/>
            </w:rPr>
            <w:delText xml:space="preserve">the </w:delText>
          </w:r>
        </w:del>
      </w:ins>
      <w:ins w:id="193" w:author="NSUSER" w:date="2017-03-19T17:24:00Z">
        <w:del w:id="194" w:author="Bourgeois, John P." w:date="2017-03-30T08:33:00Z">
          <w:r w:rsidR="00797929" w:rsidDel="00C462F8">
            <w:rPr>
              <w:rFonts w:ascii="Times New Roman" w:eastAsia="Times New Roman" w:hAnsi="Times New Roman" w:cs="Times New Roman"/>
              <w:color w:val="000000"/>
              <w:sz w:val="24"/>
              <w:szCs w:val="24"/>
            </w:rPr>
            <w:delText>librarians and staff</w:delText>
          </w:r>
        </w:del>
      </w:ins>
      <w:ins w:id="195" w:author="NSUSER" w:date="2017-03-19T17:31:00Z">
        <w:del w:id="196" w:author="Bourgeois, John P." w:date="2017-03-30T08:33:00Z">
          <w:r w:rsidR="00A04109" w:rsidDel="00C462F8">
            <w:rPr>
              <w:rFonts w:ascii="Times New Roman" w:eastAsia="Times New Roman" w:hAnsi="Times New Roman" w:cs="Times New Roman"/>
              <w:color w:val="000000"/>
              <w:sz w:val="24"/>
              <w:szCs w:val="24"/>
            </w:rPr>
            <w:delText xml:space="preserve"> of each department</w:delText>
          </w:r>
        </w:del>
      </w:ins>
      <w:ins w:id="197" w:author="NSUSER" w:date="2017-03-19T17:24:00Z">
        <w:del w:id="198" w:author="Bourgeois, John P." w:date="2017-03-30T08:33:00Z">
          <w:r w:rsidR="00797929" w:rsidDel="00C462F8">
            <w:rPr>
              <w:rFonts w:ascii="Times New Roman" w:eastAsia="Times New Roman" w:hAnsi="Times New Roman" w:cs="Times New Roman"/>
              <w:color w:val="000000"/>
              <w:sz w:val="24"/>
              <w:szCs w:val="24"/>
            </w:rPr>
            <w:delText>.</w:delText>
          </w:r>
        </w:del>
      </w:ins>
      <w:ins w:id="199" w:author="NSUSER" w:date="2017-03-19T18:14:00Z">
        <w:del w:id="200" w:author="Bourgeois, John P." w:date="2017-03-30T08:33:00Z">
          <w:r w:rsidR="00F06DE9" w:rsidDel="00C462F8">
            <w:rPr>
              <w:rFonts w:ascii="Times New Roman" w:eastAsia="Times New Roman" w:hAnsi="Times New Roman" w:cs="Times New Roman"/>
              <w:color w:val="000000"/>
              <w:sz w:val="24"/>
              <w:szCs w:val="24"/>
            </w:rPr>
            <w:delText xml:space="preserve"> The tour was conducted by one librarian.</w:delText>
          </w:r>
        </w:del>
      </w:ins>
    </w:p>
    <w:p w:rsidR="0041120A" w:rsidDel="00C462F8" w:rsidRDefault="0041120A">
      <w:pPr>
        <w:spacing w:line="240" w:lineRule="auto"/>
        <w:ind w:left="720"/>
        <w:rPr>
          <w:ins w:id="201" w:author="NSUSER" w:date="2017-03-19T19:44:00Z"/>
          <w:del w:id="202" w:author="Bourgeois, John P." w:date="2017-03-30T08:33:00Z"/>
          <w:rFonts w:ascii="Times New Roman" w:eastAsia="Times New Roman" w:hAnsi="Times New Roman" w:cs="Times New Roman"/>
          <w:color w:val="000000"/>
          <w:sz w:val="24"/>
          <w:szCs w:val="24"/>
        </w:rPr>
        <w:pPrChange w:id="203" w:author="NSUSER" w:date="2017-03-19T19:40:00Z">
          <w:pPr>
            <w:spacing w:line="240" w:lineRule="auto"/>
            <w:jc w:val="both"/>
          </w:pPr>
        </w:pPrChange>
      </w:pPr>
      <w:ins w:id="204" w:author="NSUSER" w:date="2017-03-19T16:59:00Z">
        <w:del w:id="205" w:author="Bourgeois, John P." w:date="2017-03-30T08:33:00Z">
          <w:r w:rsidDel="00C462F8">
            <w:rPr>
              <w:rFonts w:ascii="Times New Roman" w:eastAsia="Times New Roman" w:hAnsi="Times New Roman" w:cs="Times New Roman"/>
              <w:color w:val="000000"/>
              <w:sz w:val="24"/>
              <w:szCs w:val="24"/>
            </w:rPr>
            <w:delText>The lab</w:delText>
          </w:r>
        </w:del>
      </w:ins>
      <w:ins w:id="206" w:author="NSUSER" w:date="2017-03-19T17:28:00Z">
        <w:del w:id="207" w:author="Bourgeois, John P." w:date="2017-03-30T08:33:00Z">
          <w:r w:rsidR="00797929" w:rsidDel="00C462F8">
            <w:rPr>
              <w:rFonts w:ascii="Times New Roman" w:eastAsia="Times New Roman" w:hAnsi="Times New Roman" w:cs="Times New Roman"/>
              <w:color w:val="000000"/>
              <w:sz w:val="24"/>
              <w:szCs w:val="24"/>
            </w:rPr>
            <w:delText xml:space="preserve"> </w:delText>
          </w:r>
        </w:del>
      </w:ins>
      <w:ins w:id="208" w:author="NSUSER" w:date="2017-03-19T17:35:00Z">
        <w:del w:id="209" w:author="Bourgeois, John P." w:date="2017-03-30T08:33:00Z">
          <w:r w:rsidR="002E593C" w:rsidDel="00C462F8">
            <w:rPr>
              <w:rFonts w:ascii="Times New Roman" w:eastAsia="Times New Roman" w:hAnsi="Times New Roman" w:cs="Times New Roman"/>
              <w:color w:val="000000"/>
              <w:sz w:val="24"/>
              <w:szCs w:val="24"/>
            </w:rPr>
            <w:delText>used a mixture of lecture and facilitated discussion to introduce</w:delText>
          </w:r>
        </w:del>
      </w:ins>
      <w:ins w:id="210" w:author="NSUSER" w:date="2017-03-19T17:28:00Z">
        <w:del w:id="211" w:author="Bourgeois, John P." w:date="2017-03-30T08:33:00Z">
          <w:r w:rsidR="00797929" w:rsidDel="00C462F8">
            <w:rPr>
              <w:rFonts w:ascii="Times New Roman" w:eastAsia="Times New Roman" w:hAnsi="Times New Roman" w:cs="Times New Roman"/>
              <w:color w:val="000000"/>
              <w:sz w:val="24"/>
              <w:szCs w:val="24"/>
            </w:rPr>
            <w:delText xml:space="preserve"> students to</w:delText>
          </w:r>
        </w:del>
      </w:ins>
      <w:ins w:id="212" w:author="NSUSER" w:date="2017-03-19T17:37:00Z">
        <w:del w:id="213" w:author="Bourgeois, John P." w:date="2017-03-30T08:33:00Z">
          <w:r w:rsidR="002E593C" w:rsidDel="00C462F8">
            <w:rPr>
              <w:rFonts w:ascii="Times New Roman" w:eastAsia="Times New Roman" w:hAnsi="Times New Roman" w:cs="Times New Roman"/>
              <w:color w:val="000000"/>
              <w:sz w:val="24"/>
              <w:szCs w:val="24"/>
            </w:rPr>
            <w:delText xml:space="preserve"> </w:delText>
          </w:r>
        </w:del>
      </w:ins>
      <w:ins w:id="214" w:author="NSUSER" w:date="2017-03-19T17:28:00Z">
        <w:del w:id="215" w:author="Bourgeois, John P." w:date="2017-03-30T08:33:00Z">
          <w:r w:rsidR="00797929" w:rsidDel="00C462F8">
            <w:rPr>
              <w:rFonts w:ascii="Times New Roman" w:eastAsia="Times New Roman" w:hAnsi="Times New Roman" w:cs="Times New Roman"/>
              <w:color w:val="000000"/>
              <w:sz w:val="24"/>
              <w:szCs w:val="24"/>
            </w:rPr>
            <w:delText xml:space="preserve">research, </w:delText>
          </w:r>
        </w:del>
      </w:ins>
      <w:ins w:id="216" w:author="NSUSER" w:date="2017-03-19T17:37:00Z">
        <w:del w:id="217" w:author="Bourgeois, John P." w:date="2017-03-30T08:33:00Z">
          <w:r w:rsidR="002E593C" w:rsidDel="00C462F8">
            <w:rPr>
              <w:rFonts w:ascii="Times New Roman" w:eastAsia="Times New Roman" w:hAnsi="Times New Roman" w:cs="Times New Roman"/>
              <w:color w:val="000000"/>
              <w:sz w:val="24"/>
              <w:szCs w:val="24"/>
            </w:rPr>
            <w:delText>how information is created through time</w:delText>
          </w:r>
        </w:del>
      </w:ins>
      <w:ins w:id="218" w:author="NSUSER" w:date="2017-03-19T17:29:00Z">
        <w:del w:id="219" w:author="Bourgeois, John P." w:date="2017-03-30T08:33:00Z">
          <w:r w:rsidR="00797929" w:rsidDel="00C462F8">
            <w:rPr>
              <w:rFonts w:ascii="Times New Roman" w:eastAsia="Times New Roman" w:hAnsi="Times New Roman" w:cs="Times New Roman"/>
              <w:color w:val="000000"/>
              <w:sz w:val="24"/>
              <w:szCs w:val="24"/>
            </w:rPr>
            <w:delText>,</w:delText>
          </w:r>
        </w:del>
      </w:ins>
      <w:ins w:id="220" w:author="NSUSER" w:date="2017-03-19T17:37:00Z">
        <w:del w:id="221" w:author="Bourgeois, John P." w:date="2017-03-30T08:33:00Z">
          <w:r w:rsidR="002E593C" w:rsidDel="00C462F8">
            <w:rPr>
              <w:rFonts w:ascii="Times New Roman" w:eastAsia="Times New Roman" w:hAnsi="Times New Roman" w:cs="Times New Roman"/>
              <w:color w:val="000000"/>
              <w:sz w:val="24"/>
              <w:szCs w:val="24"/>
            </w:rPr>
            <w:delText xml:space="preserve"> finding information in the library,</w:delText>
          </w:r>
        </w:del>
      </w:ins>
      <w:ins w:id="222" w:author="NSUSER" w:date="2017-03-19T17:29:00Z">
        <w:del w:id="223" w:author="Bourgeois, John P." w:date="2017-03-30T08:33:00Z">
          <w:r w:rsidR="00797929" w:rsidDel="00C462F8">
            <w:rPr>
              <w:rFonts w:ascii="Times New Roman" w:eastAsia="Times New Roman" w:hAnsi="Times New Roman" w:cs="Times New Roman"/>
              <w:color w:val="000000"/>
              <w:sz w:val="24"/>
              <w:szCs w:val="24"/>
            </w:rPr>
            <w:delText xml:space="preserve"> evaluating information, the difference in popular, scholarly, and peer-reviewed information</w:delText>
          </w:r>
        </w:del>
      </w:ins>
      <w:ins w:id="224" w:author="NSUSER" w:date="2017-03-19T17:30:00Z">
        <w:del w:id="225" w:author="Bourgeois, John P." w:date="2017-03-30T08:33:00Z">
          <w:r w:rsidR="00797929" w:rsidDel="00C462F8">
            <w:rPr>
              <w:rFonts w:ascii="Times New Roman" w:eastAsia="Times New Roman" w:hAnsi="Times New Roman" w:cs="Times New Roman"/>
              <w:color w:val="000000"/>
              <w:sz w:val="24"/>
              <w:szCs w:val="24"/>
            </w:rPr>
            <w:delText>, plagiarism</w:delText>
          </w:r>
        </w:del>
      </w:ins>
      <w:ins w:id="226" w:author="NSUSER" w:date="2017-03-19T17:36:00Z">
        <w:del w:id="227" w:author="Bourgeois, John P." w:date="2017-03-30T08:33:00Z">
          <w:r w:rsidR="002E593C" w:rsidDel="00C462F8">
            <w:rPr>
              <w:rFonts w:ascii="Times New Roman" w:eastAsia="Times New Roman" w:hAnsi="Times New Roman" w:cs="Times New Roman"/>
              <w:color w:val="000000"/>
              <w:sz w:val="24"/>
              <w:szCs w:val="24"/>
            </w:rPr>
            <w:delText xml:space="preserve"> and citation</w:delText>
          </w:r>
        </w:del>
      </w:ins>
      <w:ins w:id="228" w:author="NSUSER" w:date="2017-03-19T17:30:00Z">
        <w:del w:id="229" w:author="Bourgeois, John P." w:date="2017-03-30T08:33:00Z">
          <w:r w:rsidR="00797929" w:rsidDel="00C462F8">
            <w:rPr>
              <w:rFonts w:ascii="Times New Roman" w:eastAsia="Times New Roman" w:hAnsi="Times New Roman" w:cs="Times New Roman"/>
              <w:color w:val="000000"/>
              <w:sz w:val="24"/>
              <w:szCs w:val="24"/>
            </w:rPr>
            <w:delText>, interlibrary loan</w:delText>
          </w:r>
          <w:r w:rsidR="002E593C" w:rsidDel="00C462F8">
            <w:rPr>
              <w:rFonts w:ascii="Times New Roman" w:eastAsia="Times New Roman" w:hAnsi="Times New Roman" w:cs="Times New Roman"/>
              <w:color w:val="000000"/>
              <w:sz w:val="24"/>
              <w:szCs w:val="24"/>
            </w:rPr>
            <w:delText xml:space="preserve">, and </w:delText>
          </w:r>
        </w:del>
      </w:ins>
      <w:ins w:id="230" w:author="NSUSER" w:date="2017-03-19T17:37:00Z">
        <w:del w:id="231" w:author="Bourgeois, John P." w:date="2017-03-30T08:33:00Z">
          <w:r w:rsidR="002E593C" w:rsidDel="00C462F8">
            <w:rPr>
              <w:rFonts w:ascii="Times New Roman" w:eastAsia="Times New Roman" w:hAnsi="Times New Roman" w:cs="Times New Roman"/>
              <w:color w:val="000000"/>
              <w:sz w:val="24"/>
              <w:szCs w:val="24"/>
            </w:rPr>
            <w:delText>G</w:delText>
          </w:r>
        </w:del>
      </w:ins>
      <w:ins w:id="232" w:author="NSUSER" w:date="2017-03-19T17:30:00Z">
        <w:del w:id="233" w:author="Bourgeois, John P." w:date="2017-03-30T08:33:00Z">
          <w:r w:rsidR="00797929" w:rsidDel="00C462F8">
            <w:rPr>
              <w:rFonts w:ascii="Times New Roman" w:eastAsia="Times New Roman" w:hAnsi="Times New Roman" w:cs="Times New Roman"/>
              <w:color w:val="000000"/>
              <w:sz w:val="24"/>
              <w:szCs w:val="24"/>
            </w:rPr>
            <w:delText>oogle searches.</w:delText>
          </w:r>
        </w:del>
      </w:ins>
    </w:p>
    <w:p w:rsidR="00BA57B7" w:rsidRPr="00B9228F" w:rsidDel="00C462F8" w:rsidRDefault="00BA57B7" w:rsidP="00BA57B7">
      <w:pPr>
        <w:spacing w:line="240" w:lineRule="auto"/>
        <w:ind w:left="720"/>
        <w:rPr>
          <w:ins w:id="234" w:author="NSUSER" w:date="2017-03-19T19:44:00Z"/>
          <w:del w:id="235" w:author="Bourgeois, John P." w:date="2017-03-30T08:33:00Z"/>
          <w:rFonts w:ascii="Times New Roman" w:eastAsia="Times New Roman" w:hAnsi="Times New Roman" w:cs="Times New Roman"/>
          <w:color w:val="000000"/>
          <w:sz w:val="24"/>
          <w:szCs w:val="24"/>
        </w:rPr>
      </w:pPr>
      <w:ins w:id="236" w:author="NSUSER" w:date="2017-03-19T19:44:00Z">
        <w:del w:id="237" w:author="Bourgeois, John P." w:date="2017-03-30T08:33:00Z">
          <w:r w:rsidDel="00C462F8">
            <w:rPr>
              <w:rFonts w:ascii="Times New Roman" w:eastAsia="Times New Roman" w:hAnsi="Times New Roman" w:cs="Times New Roman"/>
              <w:color w:val="000000"/>
              <w:sz w:val="24"/>
              <w:szCs w:val="24"/>
            </w:rPr>
            <w:delText>It was decided to not align instruction with a particular UNIV 101 assignment. Instructional librarians felt the ability to focus primarily on theory rather than the “how-</w:delText>
          </w:r>
          <w:r w:rsidDel="00C462F8">
            <w:rPr>
              <w:rFonts w:ascii="Times New Roman" w:eastAsia="Times New Roman" w:hAnsi="Times New Roman" w:cs="Times New Roman"/>
              <w:color w:val="000000"/>
              <w:sz w:val="24"/>
              <w:szCs w:val="24"/>
            </w:rPr>
            <w:lastRenderedPageBreak/>
            <w:delText>to” common in instruction aligned with a specific assignment would make information literacy skills easier to transfer to assignments outside of and beyond UNIV 101. It should be mentioned, however, that specific library resources that would assist students with a career research paper required in the course were shown on the tour.</w:delText>
          </w:r>
        </w:del>
      </w:ins>
    </w:p>
    <w:p w:rsidR="002C2BB1" w:rsidRPr="00B9228F" w:rsidDel="00C462F8" w:rsidRDefault="00370D37">
      <w:pPr>
        <w:spacing w:line="240" w:lineRule="auto"/>
        <w:rPr>
          <w:del w:id="238" w:author="Bourgeois, John P." w:date="2017-03-30T08:33:00Z"/>
          <w:rFonts w:ascii="Times New Roman" w:eastAsia="Times New Roman" w:hAnsi="Times New Roman" w:cs="Times New Roman"/>
          <w:color w:val="000000"/>
          <w:sz w:val="24"/>
          <w:szCs w:val="24"/>
        </w:rPr>
        <w:pPrChange w:id="239" w:author="NSUSER" w:date="2017-03-19T19:40:00Z">
          <w:pPr>
            <w:spacing w:line="240" w:lineRule="auto"/>
            <w:jc w:val="both"/>
          </w:pPr>
        </w:pPrChange>
      </w:pPr>
      <w:del w:id="240" w:author="Bourgeois, John P." w:date="2017-03-30T08:33:00Z">
        <w:r w:rsidDel="00C462F8">
          <w:rPr>
            <w:rFonts w:ascii="Times New Roman" w:eastAsia="Times New Roman" w:hAnsi="Times New Roman" w:cs="Times New Roman"/>
            <w:color w:val="000000"/>
            <w:sz w:val="24"/>
            <w:szCs w:val="24"/>
          </w:rPr>
          <w:delText xml:space="preserve">  </w:delText>
        </w:r>
        <w:r w:rsidR="002C2BB1" w:rsidRPr="00B9228F" w:rsidDel="00C462F8">
          <w:rPr>
            <w:rFonts w:ascii="Times New Roman" w:eastAsia="Times New Roman" w:hAnsi="Times New Roman" w:cs="Times New Roman"/>
            <w:color w:val="000000"/>
            <w:sz w:val="24"/>
            <w:szCs w:val="24"/>
          </w:rPr>
          <w:delText>i</w:delText>
        </w:r>
      </w:del>
      <w:ins w:id="241" w:author="NSUSER" w:date="2017-03-19T16:44:00Z">
        <w:del w:id="242" w:author="Bourgeois, John P." w:date="2017-03-30T08:33:00Z">
          <w:r w:rsidR="008A276D" w:rsidDel="00C462F8">
            <w:rPr>
              <w:rFonts w:ascii="Times New Roman" w:eastAsia="Times New Roman" w:hAnsi="Times New Roman" w:cs="Times New Roman"/>
              <w:color w:val="000000"/>
              <w:sz w:val="24"/>
              <w:szCs w:val="24"/>
            </w:rPr>
            <w:delText>i</w:delText>
          </w:r>
        </w:del>
      </w:ins>
      <w:del w:id="243" w:author="Bourgeois, John P." w:date="2017-03-30T08:33:00Z">
        <w:r w:rsidR="002C2BB1" w:rsidRPr="00B9228F" w:rsidDel="00C462F8">
          <w:rPr>
            <w:rFonts w:ascii="Times New Roman" w:eastAsia="Times New Roman" w:hAnsi="Times New Roman" w:cs="Times New Roman"/>
            <w:color w:val="000000"/>
            <w:sz w:val="24"/>
            <w:szCs w:val="24"/>
          </w:rPr>
          <w:delText>i. SLOs</w:delText>
        </w:r>
      </w:del>
    </w:p>
    <w:p w:rsidR="002C2BB1" w:rsidRPr="00B9228F" w:rsidDel="00C462F8" w:rsidRDefault="002C2BB1">
      <w:pPr>
        <w:spacing w:line="240" w:lineRule="auto"/>
        <w:ind w:firstLine="720"/>
        <w:rPr>
          <w:del w:id="244" w:author="Bourgeois, John P." w:date="2017-03-30T08:33:00Z"/>
          <w:rFonts w:ascii="Times New Roman" w:eastAsia="Times New Roman" w:hAnsi="Times New Roman" w:cs="Times New Roman"/>
          <w:color w:val="000000"/>
          <w:sz w:val="24"/>
          <w:szCs w:val="24"/>
        </w:rPr>
        <w:pPrChange w:id="245" w:author="NSUSER" w:date="2017-03-19T19:40:00Z">
          <w:pPr>
            <w:spacing w:line="240" w:lineRule="auto"/>
            <w:ind w:firstLine="720"/>
            <w:jc w:val="both"/>
          </w:pPr>
        </w:pPrChange>
      </w:pPr>
      <w:del w:id="246" w:author="Bourgeois, John P." w:date="2017-03-30T08:33:00Z">
        <w:r w:rsidRPr="00B9228F" w:rsidDel="00C462F8">
          <w:rPr>
            <w:rFonts w:ascii="Times New Roman" w:eastAsia="Times New Roman" w:hAnsi="Times New Roman" w:cs="Times New Roman"/>
            <w:color w:val="000000"/>
            <w:sz w:val="24"/>
            <w:szCs w:val="24"/>
          </w:rPr>
          <w:delText>SLO 1: The student will be able to apply the parts of the CRAAP method.</w:delText>
        </w:r>
      </w:del>
    </w:p>
    <w:p w:rsidR="002C2BB1" w:rsidRPr="00B9228F" w:rsidDel="00C462F8" w:rsidRDefault="002C2BB1">
      <w:pPr>
        <w:spacing w:line="240" w:lineRule="auto"/>
        <w:ind w:firstLine="720"/>
        <w:rPr>
          <w:del w:id="247" w:author="Bourgeois, John P." w:date="2017-03-30T08:33:00Z"/>
          <w:rFonts w:ascii="Times New Roman" w:eastAsia="Times New Roman" w:hAnsi="Times New Roman" w:cs="Times New Roman"/>
          <w:color w:val="000000"/>
          <w:sz w:val="24"/>
          <w:szCs w:val="24"/>
        </w:rPr>
        <w:pPrChange w:id="248" w:author="NSUSER" w:date="2017-03-19T19:40:00Z">
          <w:pPr>
            <w:spacing w:line="240" w:lineRule="auto"/>
            <w:ind w:firstLine="720"/>
            <w:jc w:val="both"/>
          </w:pPr>
        </w:pPrChange>
      </w:pPr>
      <w:del w:id="249" w:author="Bourgeois, John P." w:date="2017-03-30T08:33:00Z">
        <w:r w:rsidRPr="00B9228F" w:rsidDel="00C462F8">
          <w:rPr>
            <w:rFonts w:ascii="Times New Roman" w:eastAsia="Times New Roman" w:hAnsi="Times New Roman" w:cs="Times New Roman"/>
            <w:color w:val="000000"/>
            <w:sz w:val="24"/>
            <w:szCs w:val="24"/>
          </w:rPr>
          <w:delText>SLO 2: The student will be able to identify issues surrounding intellectual property.</w:delText>
        </w:r>
      </w:del>
    </w:p>
    <w:p w:rsidR="00B9228F" w:rsidDel="00C462F8" w:rsidRDefault="002C2BB1">
      <w:pPr>
        <w:spacing w:line="240" w:lineRule="auto"/>
        <w:ind w:firstLine="720"/>
        <w:rPr>
          <w:del w:id="250" w:author="Bourgeois, John P." w:date="2017-03-30T08:33:00Z"/>
          <w:rFonts w:ascii="Times New Roman" w:eastAsia="Times New Roman" w:hAnsi="Times New Roman" w:cs="Times New Roman"/>
          <w:color w:val="000000"/>
          <w:sz w:val="24"/>
          <w:szCs w:val="24"/>
        </w:rPr>
        <w:pPrChange w:id="251" w:author="NSUSER" w:date="2017-03-19T19:40:00Z">
          <w:pPr>
            <w:spacing w:line="240" w:lineRule="auto"/>
            <w:ind w:firstLine="720"/>
            <w:jc w:val="both"/>
          </w:pPr>
        </w:pPrChange>
      </w:pPr>
      <w:del w:id="252" w:author="Bourgeois, John P." w:date="2017-03-30T08:33:00Z">
        <w:r w:rsidRPr="00B9228F" w:rsidDel="00C462F8">
          <w:rPr>
            <w:rFonts w:ascii="Times New Roman" w:eastAsia="Times New Roman" w:hAnsi="Times New Roman" w:cs="Times New Roman"/>
            <w:color w:val="000000"/>
            <w:sz w:val="24"/>
            <w:szCs w:val="24"/>
          </w:rPr>
          <w:delText>SLO 3: The student will be able to use library resources effectively.</w:delText>
        </w:r>
      </w:del>
    </w:p>
    <w:p w:rsidR="00385AD3" w:rsidRPr="00385AD3" w:rsidDel="00C462F8" w:rsidRDefault="00385AD3">
      <w:pPr>
        <w:spacing w:line="240" w:lineRule="auto"/>
        <w:ind w:firstLine="720"/>
        <w:rPr>
          <w:del w:id="253" w:author="Bourgeois, John P." w:date="2017-03-30T08:33:00Z"/>
          <w:rFonts w:ascii="Times New Roman" w:eastAsia="Times New Roman" w:hAnsi="Times New Roman" w:cs="Times New Roman"/>
          <w:color w:val="000000"/>
          <w:sz w:val="4"/>
          <w:szCs w:val="4"/>
        </w:rPr>
        <w:pPrChange w:id="254" w:author="NSUSER" w:date="2017-03-19T19:40:00Z">
          <w:pPr>
            <w:spacing w:line="240" w:lineRule="auto"/>
            <w:ind w:firstLine="720"/>
            <w:jc w:val="both"/>
          </w:pPr>
        </w:pPrChange>
      </w:pPr>
    </w:p>
    <w:p w:rsidR="002C2BB1" w:rsidRPr="00B9228F" w:rsidDel="00C462F8" w:rsidRDefault="002C2BB1">
      <w:pPr>
        <w:spacing w:line="240" w:lineRule="auto"/>
        <w:ind w:left="720" w:hanging="720"/>
        <w:rPr>
          <w:del w:id="255" w:author="Bourgeois, John P." w:date="2017-03-30T08:33:00Z"/>
          <w:rFonts w:ascii="Times New Roman" w:eastAsia="Times New Roman" w:hAnsi="Times New Roman" w:cs="Times New Roman"/>
          <w:color w:val="000000"/>
          <w:sz w:val="24"/>
          <w:szCs w:val="24"/>
        </w:rPr>
        <w:pPrChange w:id="256" w:author="NSUSER" w:date="2017-03-19T19:40:00Z">
          <w:pPr>
            <w:spacing w:line="240" w:lineRule="auto"/>
            <w:ind w:left="720" w:hanging="720"/>
            <w:jc w:val="both"/>
          </w:pPr>
        </w:pPrChange>
      </w:pPr>
      <w:del w:id="257" w:author="Bourgeois, John P." w:date="2017-03-30T08:33:00Z">
        <w:r w:rsidRPr="00B9228F" w:rsidDel="00C462F8">
          <w:rPr>
            <w:rFonts w:ascii="Times New Roman" w:eastAsia="Times New Roman" w:hAnsi="Times New Roman" w:cs="Times New Roman"/>
            <w:color w:val="000000"/>
            <w:sz w:val="24"/>
            <w:szCs w:val="24"/>
          </w:rPr>
          <w:delText xml:space="preserve">3. </w:delText>
        </w:r>
        <w:r w:rsidR="002D0BDD" w:rsidDel="00C462F8">
          <w:rPr>
            <w:rFonts w:ascii="Times New Roman" w:eastAsia="Times New Roman" w:hAnsi="Times New Roman" w:cs="Times New Roman"/>
            <w:color w:val="000000"/>
            <w:sz w:val="24"/>
            <w:szCs w:val="24"/>
          </w:rPr>
          <w:delText>Teaching of Class:</w:delText>
        </w:r>
      </w:del>
    </w:p>
    <w:p w:rsidR="002C2BB1" w:rsidRPr="00B9228F" w:rsidDel="00C462F8" w:rsidRDefault="00D066B9">
      <w:pPr>
        <w:spacing w:line="240" w:lineRule="auto"/>
        <w:rPr>
          <w:del w:id="258" w:author="Bourgeois, John P." w:date="2017-03-30T08:33:00Z"/>
          <w:rFonts w:ascii="Times New Roman" w:eastAsia="Times New Roman" w:hAnsi="Times New Roman" w:cs="Times New Roman"/>
          <w:color w:val="000000"/>
          <w:sz w:val="24"/>
          <w:szCs w:val="24"/>
        </w:rPr>
        <w:pPrChange w:id="259" w:author="NSUSER" w:date="2017-03-19T19:40:00Z">
          <w:pPr>
            <w:spacing w:line="240" w:lineRule="auto"/>
            <w:jc w:val="both"/>
          </w:pPr>
        </w:pPrChange>
      </w:pPr>
      <w:del w:id="260" w:author="Bourgeois, John P." w:date="2017-03-30T08:33:00Z">
        <w:r w:rsidDel="00C462F8">
          <w:rPr>
            <w:rFonts w:ascii="Times New Roman" w:eastAsia="Times New Roman" w:hAnsi="Times New Roman" w:cs="Times New Roman"/>
            <w:color w:val="000000"/>
            <w:sz w:val="24"/>
            <w:szCs w:val="24"/>
          </w:rPr>
          <w:delText xml:space="preserve">     </w:delText>
        </w:r>
        <w:r w:rsidR="002C2BB1" w:rsidRPr="00B9228F" w:rsidDel="00C462F8">
          <w:rPr>
            <w:rFonts w:ascii="Times New Roman" w:eastAsia="Times New Roman" w:hAnsi="Times New Roman" w:cs="Times New Roman"/>
            <w:color w:val="000000"/>
            <w:sz w:val="24"/>
            <w:szCs w:val="24"/>
          </w:rPr>
          <w:delText>i. One-Day Option</w:delText>
        </w:r>
      </w:del>
    </w:p>
    <w:p w:rsidR="002C2BB1" w:rsidRPr="00B9228F" w:rsidDel="00C462F8" w:rsidRDefault="002C2BB1">
      <w:pPr>
        <w:spacing w:line="240" w:lineRule="auto"/>
        <w:ind w:left="720"/>
        <w:rPr>
          <w:del w:id="261" w:author="Bourgeois, John P." w:date="2017-03-30T08:33:00Z"/>
          <w:rFonts w:ascii="Times New Roman" w:eastAsia="Times New Roman" w:hAnsi="Times New Roman" w:cs="Times New Roman"/>
          <w:color w:val="000000"/>
          <w:sz w:val="24"/>
          <w:szCs w:val="24"/>
        </w:rPr>
        <w:pPrChange w:id="262" w:author="NSUSER" w:date="2017-03-19T19:40:00Z">
          <w:pPr>
            <w:spacing w:line="240" w:lineRule="auto"/>
            <w:ind w:left="720"/>
            <w:jc w:val="both"/>
          </w:pPr>
        </w:pPrChange>
      </w:pPr>
      <w:del w:id="263" w:author="Bourgeois, John P." w:date="2017-03-30T08:33:00Z">
        <w:r w:rsidRPr="00B9228F" w:rsidDel="00C462F8">
          <w:rPr>
            <w:rFonts w:ascii="Times New Roman" w:eastAsia="Times New Roman" w:hAnsi="Times New Roman" w:cs="Times New Roman"/>
            <w:color w:val="000000"/>
            <w:sz w:val="24"/>
            <w:szCs w:val="24"/>
          </w:rPr>
          <w:delText>The one-day option began with an abridged tour of each library department</w:delText>
        </w:r>
      </w:del>
      <w:ins w:id="264" w:author="NSUSER" w:date="2017-03-19T17:48:00Z">
        <w:del w:id="265" w:author="Bourgeois, John P." w:date="2017-03-30T08:33:00Z">
          <w:r w:rsidR="00B44C74" w:rsidDel="00C462F8">
            <w:rPr>
              <w:rFonts w:ascii="Times New Roman" w:eastAsia="Times New Roman" w:hAnsi="Times New Roman" w:cs="Times New Roman"/>
              <w:color w:val="000000"/>
              <w:sz w:val="24"/>
              <w:szCs w:val="24"/>
            </w:rPr>
            <w:delText xml:space="preserve"> beginning on the first floor and ending on the third</w:delText>
          </w:r>
        </w:del>
      </w:ins>
      <w:del w:id="266" w:author="Bourgeois, John P." w:date="2017-03-30T08:33:00Z">
        <w:r w:rsidRPr="00B9228F" w:rsidDel="00C462F8">
          <w:rPr>
            <w:rFonts w:ascii="Times New Roman" w:eastAsia="Times New Roman" w:hAnsi="Times New Roman" w:cs="Times New Roman"/>
            <w:color w:val="000000"/>
            <w:sz w:val="24"/>
            <w:szCs w:val="24"/>
          </w:rPr>
          <w:delText>. Every floor was allotted approximately five minutes with five minutes total transit between floors. The tour began on the first floor and ended on the third floor. Due to the lack of a computer lab on the third floor, students were provided a lecture on library resources and information literacy without the ability to follow on a computer.</w:delText>
        </w:r>
      </w:del>
      <w:ins w:id="267" w:author="NSUSER" w:date="2017-03-19T17:49:00Z">
        <w:del w:id="268" w:author="Bourgeois, John P." w:date="2017-03-30T08:33:00Z">
          <w:r w:rsidR="00B44C74" w:rsidDel="00C462F8">
            <w:rPr>
              <w:rFonts w:ascii="Times New Roman" w:eastAsia="Times New Roman" w:hAnsi="Times New Roman" w:cs="Times New Roman"/>
              <w:color w:val="000000"/>
              <w:sz w:val="24"/>
              <w:szCs w:val="24"/>
            </w:rPr>
            <w:delText xml:space="preserve"> It was briefly considered to conduct the tour from the third floor to the first so that the class could end in the </w:delText>
          </w:r>
        </w:del>
      </w:ins>
      <w:ins w:id="269" w:author="NSUSER" w:date="2017-03-19T17:58:00Z">
        <w:del w:id="270" w:author="Bourgeois, John P." w:date="2017-03-30T08:33:00Z">
          <w:r w:rsidR="00062B3D" w:rsidDel="00C462F8">
            <w:rPr>
              <w:rFonts w:ascii="Times New Roman" w:eastAsia="Times New Roman" w:hAnsi="Times New Roman" w:cs="Times New Roman"/>
              <w:color w:val="000000"/>
              <w:sz w:val="24"/>
              <w:szCs w:val="24"/>
            </w:rPr>
            <w:delText xml:space="preserve">first floor </w:delText>
          </w:r>
        </w:del>
      </w:ins>
      <w:ins w:id="271" w:author="NSUSER" w:date="2017-03-19T17:49:00Z">
        <w:del w:id="272" w:author="Bourgeois, John P." w:date="2017-03-30T08:33:00Z">
          <w:r w:rsidR="00B44C74" w:rsidDel="00C462F8">
            <w:rPr>
              <w:rFonts w:ascii="Times New Roman" w:eastAsia="Times New Roman" w:hAnsi="Times New Roman" w:cs="Times New Roman"/>
              <w:color w:val="000000"/>
              <w:sz w:val="24"/>
              <w:szCs w:val="24"/>
            </w:rPr>
            <w:delText>computer lab. However, concerns that too much time would be lost in the transition from the lobby meeting point to the third floor to begin the tour as well as waiting for computers to turn on in the computer lab led to the decision to forego technology.</w:delText>
          </w:r>
        </w:del>
      </w:ins>
      <w:del w:id="273" w:author="Bourgeois, John P." w:date="2017-03-30T08:33:00Z">
        <w:r w:rsidRPr="00B9228F" w:rsidDel="00C462F8">
          <w:rPr>
            <w:rFonts w:ascii="Times New Roman" w:eastAsia="Times New Roman" w:hAnsi="Times New Roman" w:cs="Times New Roman"/>
            <w:color w:val="000000"/>
            <w:sz w:val="24"/>
            <w:szCs w:val="24"/>
          </w:rPr>
          <w:delText xml:space="preserve"> For this reason and due to the abridged nature of the session, a handout</w:delText>
        </w:r>
      </w:del>
      <w:ins w:id="274" w:author="NSUSER" w:date="2017-03-19T20:03:00Z">
        <w:del w:id="275" w:author="Bourgeois, John P." w:date="2017-03-30T08:33:00Z">
          <w:r w:rsidR="00F337CD" w:rsidDel="00C462F8">
            <w:rPr>
              <w:rFonts w:ascii="Times New Roman" w:eastAsia="Times New Roman" w:hAnsi="Times New Roman" w:cs="Times New Roman"/>
              <w:color w:val="000000"/>
              <w:sz w:val="24"/>
              <w:szCs w:val="24"/>
            </w:rPr>
            <w:delText xml:space="preserve"> covering the main points on the guide</w:delText>
          </w:r>
        </w:del>
      </w:ins>
      <w:ins w:id="276" w:author="Information Technology" w:date="2017-03-23T09:38:00Z">
        <w:del w:id="277" w:author="Bourgeois, John P." w:date="2017-03-30T08:33:00Z">
          <w:r w:rsidR="00083229" w:rsidDel="00C462F8">
            <w:rPr>
              <w:rFonts w:ascii="Times New Roman" w:eastAsia="Times New Roman" w:hAnsi="Times New Roman" w:cs="Times New Roman"/>
              <w:color w:val="000000"/>
              <w:sz w:val="24"/>
              <w:szCs w:val="24"/>
            </w:rPr>
            <w:delText>LibGuide</w:delText>
          </w:r>
        </w:del>
      </w:ins>
      <w:del w:id="278" w:author="Bourgeois, John P." w:date="2017-03-30T08:33:00Z">
        <w:r w:rsidRPr="00B9228F" w:rsidDel="00C462F8">
          <w:rPr>
            <w:rFonts w:ascii="Times New Roman" w:eastAsia="Times New Roman" w:hAnsi="Times New Roman" w:cs="Times New Roman"/>
            <w:color w:val="000000"/>
            <w:sz w:val="24"/>
            <w:szCs w:val="24"/>
          </w:rPr>
          <w:delText xml:space="preserve"> was provided to the students</w:delText>
        </w:r>
      </w:del>
      <w:ins w:id="279" w:author="NSUSER" w:date="2017-03-19T19:49:00Z">
        <w:del w:id="280" w:author="Bourgeois, John P." w:date="2017-03-30T08:33:00Z">
          <w:r w:rsidR="005A73C8" w:rsidDel="00C462F8">
            <w:rPr>
              <w:rFonts w:ascii="Times New Roman" w:eastAsia="Times New Roman" w:hAnsi="Times New Roman" w:cs="Times New Roman"/>
              <w:color w:val="000000"/>
              <w:sz w:val="24"/>
              <w:szCs w:val="24"/>
            </w:rPr>
            <w:delText xml:space="preserve"> </w:delText>
          </w:r>
          <w:r w:rsidR="005A73C8" w:rsidRPr="008F5453" w:rsidDel="00C462F8">
            <w:rPr>
              <w:rFonts w:ascii="Times New Roman" w:eastAsia="Times New Roman" w:hAnsi="Times New Roman" w:cs="Times New Roman"/>
              <w:color w:val="000000"/>
              <w:sz w:val="24"/>
              <w:szCs w:val="24"/>
            </w:rPr>
            <w:delText>(see Appendix A)</w:delText>
          </w:r>
        </w:del>
      </w:ins>
      <w:del w:id="281" w:author="Bourgeois, John P." w:date="2017-03-30T08:33:00Z">
        <w:r w:rsidRPr="008F5453" w:rsidDel="00C462F8">
          <w:rPr>
            <w:rFonts w:ascii="Times New Roman" w:eastAsia="Times New Roman" w:hAnsi="Times New Roman" w:cs="Times New Roman"/>
            <w:color w:val="000000"/>
            <w:sz w:val="24"/>
            <w:szCs w:val="24"/>
          </w:rPr>
          <w:delText>.</w:delText>
        </w:r>
        <w:r w:rsidRPr="00B9228F" w:rsidDel="00C462F8">
          <w:rPr>
            <w:rFonts w:ascii="Times New Roman" w:eastAsia="Times New Roman" w:hAnsi="Times New Roman" w:cs="Times New Roman"/>
            <w:color w:val="000000"/>
            <w:sz w:val="24"/>
            <w:szCs w:val="24"/>
          </w:rPr>
          <w:delText xml:space="preserve"> The lab component of the one-day option lasted approximately 25 minutes.</w:delText>
        </w:r>
      </w:del>
    </w:p>
    <w:p w:rsidR="002C2BB1" w:rsidRPr="00B9228F" w:rsidDel="00C462F8" w:rsidRDefault="00D066B9">
      <w:pPr>
        <w:spacing w:line="240" w:lineRule="auto"/>
        <w:rPr>
          <w:del w:id="282" w:author="Bourgeois, John P." w:date="2017-03-30T08:33:00Z"/>
          <w:rFonts w:ascii="Times New Roman" w:eastAsia="Times New Roman" w:hAnsi="Times New Roman" w:cs="Times New Roman"/>
          <w:color w:val="000000"/>
          <w:sz w:val="24"/>
          <w:szCs w:val="24"/>
        </w:rPr>
        <w:pPrChange w:id="283" w:author="NSUSER" w:date="2017-03-19T19:40:00Z">
          <w:pPr>
            <w:spacing w:line="240" w:lineRule="auto"/>
            <w:jc w:val="both"/>
          </w:pPr>
        </w:pPrChange>
      </w:pPr>
      <w:del w:id="284" w:author="Bourgeois, John P." w:date="2017-03-30T08:33:00Z">
        <w:r w:rsidDel="00C462F8">
          <w:rPr>
            <w:rFonts w:ascii="Times New Roman" w:eastAsia="Times New Roman" w:hAnsi="Times New Roman" w:cs="Times New Roman"/>
            <w:color w:val="000000"/>
            <w:sz w:val="24"/>
            <w:szCs w:val="24"/>
          </w:rPr>
          <w:delText xml:space="preserve">     </w:delText>
        </w:r>
        <w:r w:rsidR="002C2BB1" w:rsidRPr="00B9228F" w:rsidDel="00C462F8">
          <w:rPr>
            <w:rFonts w:ascii="Times New Roman" w:eastAsia="Times New Roman" w:hAnsi="Times New Roman" w:cs="Times New Roman"/>
            <w:color w:val="000000"/>
            <w:sz w:val="24"/>
            <w:szCs w:val="24"/>
          </w:rPr>
          <w:delText>ii. Two-Day Option</w:delText>
        </w:r>
      </w:del>
    </w:p>
    <w:p w:rsidR="002C2BB1" w:rsidRPr="00B9228F" w:rsidDel="00C462F8" w:rsidRDefault="002C2BB1">
      <w:pPr>
        <w:spacing w:line="240" w:lineRule="auto"/>
        <w:ind w:left="720"/>
        <w:rPr>
          <w:del w:id="285" w:author="Bourgeois, John P." w:date="2017-03-30T08:33:00Z"/>
          <w:rFonts w:ascii="Times New Roman" w:eastAsia="Times New Roman" w:hAnsi="Times New Roman" w:cs="Times New Roman"/>
          <w:color w:val="000000"/>
          <w:sz w:val="24"/>
          <w:szCs w:val="24"/>
        </w:rPr>
        <w:pPrChange w:id="286" w:author="NSUSER" w:date="2017-03-19T19:40:00Z">
          <w:pPr>
            <w:spacing w:line="240" w:lineRule="auto"/>
            <w:ind w:left="720"/>
            <w:jc w:val="both"/>
          </w:pPr>
        </w:pPrChange>
      </w:pPr>
      <w:del w:id="287" w:author="Bourgeois, John P." w:date="2017-03-30T08:33:00Z">
        <w:r w:rsidRPr="00B9228F" w:rsidDel="00C462F8">
          <w:rPr>
            <w:rFonts w:ascii="Times New Roman" w:eastAsia="Times New Roman" w:hAnsi="Times New Roman" w:cs="Times New Roman"/>
            <w:color w:val="000000"/>
            <w:sz w:val="24"/>
            <w:szCs w:val="24"/>
          </w:rPr>
          <w:delText>The order of lab and tour in the two-day option was irrelevant. Because a full class period was dedicated to the two components, material could be covered more in-depth at a slower pace.</w:delText>
        </w:r>
      </w:del>
      <w:ins w:id="288" w:author="NSUSER" w:date="2017-03-19T17:33:00Z">
        <w:del w:id="289" w:author="Bourgeois, John P." w:date="2017-03-30T08:33:00Z">
          <w:r w:rsidR="002E593C" w:rsidDel="00C462F8">
            <w:rPr>
              <w:rFonts w:ascii="Times New Roman" w:eastAsia="Times New Roman" w:hAnsi="Times New Roman" w:cs="Times New Roman"/>
              <w:color w:val="000000"/>
              <w:sz w:val="24"/>
              <w:szCs w:val="24"/>
            </w:rPr>
            <w:delText xml:space="preserve"> </w:delText>
          </w:r>
        </w:del>
      </w:ins>
      <w:ins w:id="290" w:author="NSUSER" w:date="2017-03-19T17:34:00Z">
        <w:del w:id="291" w:author="Bourgeois, John P." w:date="2017-03-30T08:33:00Z">
          <w:r w:rsidR="002E593C" w:rsidDel="00C462F8">
            <w:rPr>
              <w:rFonts w:ascii="Times New Roman" w:eastAsia="Times New Roman" w:hAnsi="Times New Roman" w:cs="Times New Roman"/>
              <w:color w:val="000000"/>
              <w:sz w:val="24"/>
              <w:szCs w:val="24"/>
            </w:rPr>
            <w:delText>T</w:delText>
          </w:r>
        </w:del>
      </w:ins>
      <w:ins w:id="292" w:author="NSUSER" w:date="2017-03-19T17:33:00Z">
        <w:del w:id="293" w:author="Bourgeois, John P." w:date="2017-03-30T08:33:00Z">
          <w:r w:rsidR="002E593C" w:rsidDel="00C462F8">
            <w:rPr>
              <w:rFonts w:ascii="Times New Roman" w:eastAsia="Times New Roman" w:hAnsi="Times New Roman" w:cs="Times New Roman"/>
              <w:color w:val="000000"/>
              <w:sz w:val="24"/>
              <w:szCs w:val="24"/>
            </w:rPr>
            <w:delText>his meant</w:delText>
          </w:r>
        </w:del>
      </w:ins>
      <w:ins w:id="294" w:author="NSUSER" w:date="2017-03-19T17:34:00Z">
        <w:del w:id="295" w:author="Bourgeois, John P." w:date="2017-03-30T08:33:00Z">
          <w:r w:rsidR="002E593C" w:rsidDel="00C462F8">
            <w:rPr>
              <w:rFonts w:ascii="Times New Roman" w:eastAsia="Times New Roman" w:hAnsi="Times New Roman" w:cs="Times New Roman"/>
              <w:color w:val="000000"/>
              <w:sz w:val="24"/>
              <w:szCs w:val="24"/>
            </w:rPr>
            <w:delText xml:space="preserve"> on the tour</w:delText>
          </w:r>
        </w:del>
      </w:ins>
      <w:ins w:id="296" w:author="NSUSER" w:date="2017-03-19T17:33:00Z">
        <w:del w:id="297" w:author="Bourgeois, John P." w:date="2017-03-30T08:33:00Z">
          <w:r w:rsidR="002E593C" w:rsidDel="00C462F8">
            <w:rPr>
              <w:rFonts w:ascii="Times New Roman" w:eastAsia="Times New Roman" w:hAnsi="Times New Roman" w:cs="Times New Roman"/>
              <w:color w:val="000000"/>
              <w:sz w:val="24"/>
              <w:szCs w:val="24"/>
            </w:rPr>
            <w:delText xml:space="preserve"> we had the ability to </w:delText>
          </w:r>
        </w:del>
      </w:ins>
      <w:ins w:id="298" w:author="NSUSER" w:date="2017-03-19T17:46:00Z">
        <w:del w:id="299" w:author="Bourgeois, John P." w:date="2017-03-30T08:33:00Z">
          <w:r w:rsidR="00B44C74" w:rsidDel="00C462F8">
            <w:rPr>
              <w:rFonts w:ascii="Times New Roman" w:eastAsia="Times New Roman" w:hAnsi="Times New Roman" w:cs="Times New Roman"/>
              <w:color w:val="000000"/>
              <w:sz w:val="24"/>
              <w:szCs w:val="24"/>
            </w:rPr>
            <w:delText>demonstrate to</w:delText>
          </w:r>
        </w:del>
      </w:ins>
      <w:ins w:id="300" w:author="NSUSER" w:date="2017-03-19T17:33:00Z">
        <w:del w:id="301" w:author="Bourgeois, John P." w:date="2017-03-30T08:33:00Z">
          <w:r w:rsidR="002E593C" w:rsidDel="00C462F8">
            <w:rPr>
              <w:rFonts w:ascii="Times New Roman" w:eastAsia="Times New Roman" w:hAnsi="Times New Roman" w:cs="Times New Roman"/>
              <w:color w:val="000000"/>
              <w:sz w:val="24"/>
              <w:szCs w:val="24"/>
            </w:rPr>
            <w:delText xml:space="preserve"> students t</w:delText>
          </w:r>
        </w:del>
      </w:ins>
      <w:ins w:id="302" w:author="NSUSER" w:date="2017-03-19T17:34:00Z">
        <w:del w:id="303" w:author="Bourgeois, John P." w:date="2017-03-30T08:33:00Z">
          <w:r w:rsidR="002E593C" w:rsidDel="00C462F8">
            <w:rPr>
              <w:rFonts w:ascii="Times New Roman" w:eastAsia="Times New Roman" w:hAnsi="Times New Roman" w:cs="Times New Roman"/>
              <w:color w:val="000000"/>
              <w:sz w:val="24"/>
              <w:szCs w:val="24"/>
            </w:rPr>
            <w:delText>he</w:delText>
          </w:r>
        </w:del>
      </w:ins>
      <w:ins w:id="304" w:author="NSUSER" w:date="2017-03-19T17:33:00Z">
        <w:del w:id="305" w:author="Bourgeois, John P." w:date="2017-03-30T08:33:00Z">
          <w:r w:rsidR="002E593C" w:rsidDel="00C462F8">
            <w:rPr>
              <w:rFonts w:ascii="Times New Roman" w:eastAsia="Times New Roman" w:hAnsi="Times New Roman" w:cs="Times New Roman"/>
              <w:color w:val="000000"/>
              <w:sz w:val="24"/>
              <w:szCs w:val="24"/>
            </w:rPr>
            <w:delText xml:space="preserve"> often confusing process of printing and copying on campus.</w:delText>
          </w:r>
        </w:del>
      </w:ins>
      <w:del w:id="306" w:author="Bourgeois, John P." w:date="2017-03-30T08:33:00Z">
        <w:r w:rsidRPr="00B9228F" w:rsidDel="00C462F8">
          <w:rPr>
            <w:rFonts w:ascii="Times New Roman" w:eastAsia="Times New Roman" w:hAnsi="Times New Roman" w:cs="Times New Roman"/>
            <w:color w:val="000000"/>
            <w:sz w:val="24"/>
            <w:szCs w:val="24"/>
          </w:rPr>
          <w:delText xml:space="preserve"> Furthermore, since the physical logistics did not dictate directing students from the top of the library to the first floor again, instructional librarians held the lab sessions in computer labs. This facilitated students following </w:delText>
        </w:r>
        <w:r w:rsidR="008C4FA8" w:rsidDel="00C462F8">
          <w:rPr>
            <w:rFonts w:ascii="Times New Roman" w:eastAsia="Times New Roman" w:hAnsi="Times New Roman" w:cs="Times New Roman"/>
            <w:color w:val="000000"/>
            <w:sz w:val="24"/>
            <w:szCs w:val="24"/>
          </w:rPr>
          <w:delText xml:space="preserve">along on computers in the LibGuide with </w:delText>
        </w:r>
        <w:r w:rsidRPr="00B9228F" w:rsidDel="00C462F8">
          <w:rPr>
            <w:rFonts w:ascii="Times New Roman" w:eastAsia="Times New Roman" w:hAnsi="Times New Roman" w:cs="Times New Roman"/>
            <w:color w:val="000000"/>
            <w:sz w:val="24"/>
            <w:szCs w:val="24"/>
          </w:rPr>
          <w:delText xml:space="preserve">the librarians as they led the class. In order to prevent students from getting lost or simply ignoring the instruction, one librarian often roamed the classroom to monitor student progress/attention. </w:delText>
        </w:r>
      </w:del>
      <w:ins w:id="307" w:author="NSUSER" w:date="2017-03-19T18:02:00Z">
        <w:del w:id="308" w:author="Bourgeois, John P." w:date="2017-03-30T08:33:00Z">
          <w:r w:rsidR="00062B3D" w:rsidDel="00C462F8">
            <w:rPr>
              <w:rFonts w:ascii="Times New Roman" w:eastAsia="Times New Roman" w:hAnsi="Times New Roman" w:cs="Times New Roman"/>
              <w:color w:val="000000"/>
              <w:sz w:val="24"/>
              <w:szCs w:val="24"/>
            </w:rPr>
            <w:delText xml:space="preserve">Due to the robust nature </w:delText>
          </w:r>
        </w:del>
      </w:ins>
      <w:ins w:id="309" w:author="Information Technology" w:date="2017-03-23T09:20:00Z">
        <w:del w:id="310" w:author="Bourgeois, John P." w:date="2017-03-30T08:33:00Z">
          <w:r w:rsidR="008F5453" w:rsidDel="00C462F8">
            <w:rPr>
              <w:rFonts w:ascii="Times New Roman" w:eastAsia="Times New Roman" w:hAnsi="Times New Roman" w:cs="Times New Roman"/>
              <w:color w:val="000000"/>
              <w:sz w:val="24"/>
              <w:szCs w:val="24"/>
            </w:rPr>
            <w:delText xml:space="preserve">and hands on use </w:delText>
          </w:r>
        </w:del>
      </w:ins>
      <w:ins w:id="311" w:author="NSUSER" w:date="2017-03-19T18:02:00Z">
        <w:del w:id="312" w:author="Bourgeois, John P." w:date="2017-03-30T08:33:00Z">
          <w:r w:rsidR="00062B3D" w:rsidDel="00C462F8">
            <w:rPr>
              <w:rFonts w:ascii="Times New Roman" w:eastAsia="Times New Roman" w:hAnsi="Times New Roman" w:cs="Times New Roman"/>
              <w:color w:val="000000"/>
              <w:sz w:val="24"/>
              <w:szCs w:val="24"/>
            </w:rPr>
            <w:delText xml:space="preserve">of the LibGuide, </w:delText>
          </w:r>
        </w:del>
      </w:ins>
      <w:del w:id="313" w:author="Bourgeois, John P." w:date="2017-03-30T08:33:00Z">
        <w:r w:rsidRPr="00B9228F" w:rsidDel="00C462F8">
          <w:rPr>
            <w:rFonts w:ascii="Times New Roman" w:eastAsia="Times New Roman" w:hAnsi="Times New Roman" w:cs="Times New Roman"/>
            <w:color w:val="000000"/>
            <w:sz w:val="24"/>
            <w:szCs w:val="24"/>
          </w:rPr>
          <w:delText>T</w:delText>
        </w:r>
      </w:del>
      <w:ins w:id="314" w:author="NSUSER" w:date="2017-03-19T18:02:00Z">
        <w:del w:id="315" w:author="Bourgeois, John P." w:date="2017-03-30T08:33:00Z">
          <w:r w:rsidR="00062B3D" w:rsidDel="00C462F8">
            <w:rPr>
              <w:rFonts w:ascii="Times New Roman" w:eastAsia="Times New Roman" w:hAnsi="Times New Roman" w:cs="Times New Roman"/>
              <w:color w:val="000000"/>
              <w:sz w:val="24"/>
              <w:szCs w:val="24"/>
            </w:rPr>
            <w:delText>t</w:delText>
          </w:r>
        </w:del>
      </w:ins>
      <w:del w:id="316" w:author="Bourgeois, John P." w:date="2017-03-30T08:33:00Z">
        <w:r w:rsidRPr="00B9228F" w:rsidDel="00C462F8">
          <w:rPr>
            <w:rFonts w:ascii="Times New Roman" w:eastAsia="Times New Roman" w:hAnsi="Times New Roman" w:cs="Times New Roman"/>
            <w:color w:val="000000"/>
            <w:sz w:val="24"/>
            <w:szCs w:val="24"/>
          </w:rPr>
          <w:delText>hese students were not given handouts. The lab classes were 50 minutes.</w:delText>
        </w:r>
      </w:del>
    </w:p>
    <w:p w:rsidR="002C2BB1" w:rsidRPr="00B9228F" w:rsidDel="00C462F8" w:rsidRDefault="002C2BB1">
      <w:pPr>
        <w:spacing w:line="240" w:lineRule="auto"/>
        <w:rPr>
          <w:del w:id="317" w:author="Bourgeois, John P." w:date="2017-03-30T08:33:00Z"/>
          <w:rFonts w:ascii="Times New Roman" w:eastAsia="Times New Roman" w:hAnsi="Times New Roman" w:cs="Times New Roman"/>
          <w:color w:val="000000"/>
          <w:sz w:val="24"/>
          <w:szCs w:val="24"/>
        </w:rPr>
        <w:pPrChange w:id="318" w:author="NSUSER" w:date="2017-03-19T19:40:00Z">
          <w:pPr>
            <w:spacing w:line="240" w:lineRule="auto"/>
            <w:jc w:val="both"/>
          </w:pPr>
        </w:pPrChange>
      </w:pPr>
      <w:del w:id="319" w:author="Bourgeois, John P." w:date="2017-03-30T08:33:00Z">
        <w:r w:rsidRPr="00B9228F" w:rsidDel="00C462F8">
          <w:rPr>
            <w:rFonts w:ascii="Times New Roman" w:eastAsia="Times New Roman" w:hAnsi="Times New Roman" w:cs="Times New Roman"/>
            <w:color w:val="000000"/>
            <w:sz w:val="24"/>
            <w:szCs w:val="24"/>
          </w:rPr>
          <w:delText>4. Assessment &amp; Analysis</w:delText>
        </w:r>
      </w:del>
    </w:p>
    <w:p w:rsidR="00385AD3" w:rsidRPr="00385AD3" w:rsidDel="00C462F8" w:rsidRDefault="002C2BB1">
      <w:pPr>
        <w:spacing w:line="240" w:lineRule="auto"/>
        <w:rPr>
          <w:del w:id="320" w:author="Bourgeois, John P." w:date="2017-03-30T08:33:00Z"/>
          <w:rFonts w:ascii="Times New Roman" w:eastAsia="Times New Roman" w:hAnsi="Times New Roman" w:cs="Times New Roman"/>
          <w:color w:val="000000"/>
          <w:sz w:val="24"/>
          <w:szCs w:val="24"/>
        </w:rPr>
        <w:pPrChange w:id="321" w:author="NSUSER" w:date="2017-03-19T19:40:00Z">
          <w:pPr>
            <w:spacing w:line="240" w:lineRule="auto"/>
            <w:jc w:val="both"/>
          </w:pPr>
        </w:pPrChange>
      </w:pPr>
      <w:del w:id="322" w:author="Bourgeois, John P." w:date="2017-03-30T08:33:00Z">
        <w:r w:rsidRPr="00B9228F" w:rsidDel="00C462F8">
          <w:rPr>
            <w:rFonts w:ascii="Times New Roman" w:eastAsia="Times New Roman" w:hAnsi="Times New Roman" w:cs="Times New Roman"/>
            <w:color w:val="000000"/>
            <w:sz w:val="24"/>
            <w:szCs w:val="24"/>
          </w:rPr>
          <w:delText>The UNIV 101 instructors posted a q</w:delText>
        </w:r>
        <w:r w:rsidR="00B9228F" w:rsidDel="00C462F8">
          <w:rPr>
            <w:rFonts w:ascii="Times New Roman" w:eastAsia="Times New Roman" w:hAnsi="Times New Roman" w:cs="Times New Roman"/>
            <w:color w:val="000000"/>
            <w:sz w:val="24"/>
            <w:szCs w:val="24"/>
          </w:rPr>
          <w:delText>uiz link for students on their M</w:delText>
        </w:r>
        <w:r w:rsidRPr="00B9228F" w:rsidDel="00C462F8">
          <w:rPr>
            <w:rFonts w:ascii="Times New Roman" w:eastAsia="Times New Roman" w:hAnsi="Times New Roman" w:cs="Times New Roman"/>
            <w:color w:val="000000"/>
            <w:sz w:val="24"/>
            <w:szCs w:val="24"/>
          </w:rPr>
          <w:delText>oodle pages.</w:delText>
        </w:r>
      </w:del>
      <w:ins w:id="323" w:author="NSUSER" w:date="2017-03-19T18:08:00Z">
        <w:del w:id="324" w:author="Bourgeois, John P." w:date="2017-03-30T08:33:00Z">
          <w:r w:rsidR="00F06DE9" w:rsidDel="00C462F8">
            <w:rPr>
              <w:rFonts w:ascii="Times New Roman" w:eastAsia="Times New Roman" w:hAnsi="Times New Roman" w:cs="Times New Roman"/>
              <w:color w:val="000000"/>
              <w:sz w:val="24"/>
              <w:szCs w:val="24"/>
            </w:rPr>
            <w:delText xml:space="preserve"> Due dates varied because of instructor preference and timing of the class. Some instructors required </w:delText>
          </w:r>
          <w:r w:rsidR="00F06DE9" w:rsidDel="00C462F8">
            <w:rPr>
              <w:rFonts w:ascii="Times New Roman" w:eastAsia="Times New Roman" w:hAnsi="Times New Roman" w:cs="Times New Roman"/>
              <w:color w:val="000000"/>
              <w:sz w:val="24"/>
              <w:szCs w:val="24"/>
            </w:rPr>
            <w:lastRenderedPageBreak/>
            <w:delText xml:space="preserve">completion of the quiz within a few weeks of the class meeting while others gave students the entire semester. Additionally, classes were scheduled </w:delText>
          </w:r>
        </w:del>
      </w:ins>
      <w:ins w:id="325" w:author="NSUSER" w:date="2017-03-19T18:10:00Z">
        <w:del w:id="326" w:author="Bourgeois, John P." w:date="2017-03-30T08:33:00Z">
          <w:r w:rsidR="00F06DE9" w:rsidDel="00C462F8">
            <w:rPr>
              <w:rFonts w:ascii="Times New Roman" w:eastAsia="Times New Roman" w:hAnsi="Times New Roman" w:cs="Times New Roman"/>
              <w:color w:val="000000"/>
              <w:sz w:val="24"/>
              <w:szCs w:val="24"/>
            </w:rPr>
            <w:delText>throughout the semester with some as late as November, meaning some students had longer to complete the quiz based on the number of weeks left in the semester.</w:delText>
          </w:r>
        </w:del>
      </w:ins>
      <w:del w:id="327" w:author="Bourgeois, John P." w:date="2017-03-30T08:33:00Z">
        <w:r w:rsidRPr="00B9228F" w:rsidDel="00C462F8">
          <w:rPr>
            <w:rFonts w:ascii="Times New Roman" w:eastAsia="Times New Roman" w:hAnsi="Times New Roman" w:cs="Times New Roman"/>
            <w:color w:val="000000"/>
            <w:sz w:val="24"/>
            <w:szCs w:val="24"/>
          </w:rPr>
          <w:delText xml:space="preserve"> This quiz was composed of 15 multiple choice questions, 5 covering each SLO</w:delText>
        </w:r>
      </w:del>
      <w:ins w:id="328" w:author="NSUSER" w:date="2017-03-19T19:47:00Z">
        <w:del w:id="329" w:author="Bourgeois, John P." w:date="2017-03-30T08:33:00Z">
          <w:r w:rsidR="005A73C8" w:rsidDel="00C462F8">
            <w:rPr>
              <w:rFonts w:ascii="Times New Roman" w:eastAsia="Times New Roman" w:hAnsi="Times New Roman" w:cs="Times New Roman"/>
              <w:color w:val="000000"/>
              <w:sz w:val="24"/>
              <w:szCs w:val="24"/>
            </w:rPr>
            <w:delText xml:space="preserve"> </w:delText>
          </w:r>
          <w:r w:rsidR="005A73C8" w:rsidRPr="008F5453" w:rsidDel="00C462F8">
            <w:rPr>
              <w:rFonts w:ascii="Times New Roman" w:eastAsia="Times New Roman" w:hAnsi="Times New Roman" w:cs="Times New Roman"/>
              <w:color w:val="000000"/>
              <w:sz w:val="24"/>
              <w:szCs w:val="24"/>
            </w:rPr>
            <w:delText xml:space="preserve">(see Appendix </w:delText>
          </w:r>
        </w:del>
      </w:ins>
      <w:ins w:id="330" w:author="NSUSER" w:date="2017-03-19T19:48:00Z">
        <w:del w:id="331" w:author="Bourgeois, John P." w:date="2017-03-30T08:33:00Z">
          <w:r w:rsidR="005A73C8" w:rsidRPr="008F5453" w:rsidDel="00C462F8">
            <w:rPr>
              <w:rFonts w:ascii="Times New Roman" w:eastAsia="Times New Roman" w:hAnsi="Times New Roman" w:cs="Times New Roman"/>
              <w:color w:val="000000"/>
              <w:sz w:val="24"/>
              <w:szCs w:val="24"/>
            </w:rPr>
            <w:delText>B</w:delText>
          </w:r>
        </w:del>
      </w:ins>
      <w:ins w:id="332" w:author="NSUSER" w:date="2017-03-19T19:47:00Z">
        <w:del w:id="333" w:author="Bourgeois, John P." w:date="2017-03-30T08:33:00Z">
          <w:r w:rsidR="005A73C8" w:rsidRPr="008F5453" w:rsidDel="00C462F8">
            <w:rPr>
              <w:rFonts w:ascii="Times New Roman" w:eastAsia="Times New Roman" w:hAnsi="Times New Roman" w:cs="Times New Roman"/>
              <w:color w:val="000000"/>
              <w:sz w:val="24"/>
              <w:szCs w:val="24"/>
            </w:rPr>
            <w:delText>)</w:delText>
          </w:r>
        </w:del>
      </w:ins>
      <w:del w:id="334" w:author="Bourgeois, John P." w:date="2017-03-30T08:33:00Z">
        <w:r w:rsidRPr="008F5453" w:rsidDel="00C462F8">
          <w:rPr>
            <w:rFonts w:ascii="Times New Roman" w:eastAsia="Times New Roman" w:hAnsi="Times New Roman" w:cs="Times New Roman"/>
            <w:color w:val="000000"/>
            <w:sz w:val="24"/>
            <w:szCs w:val="24"/>
          </w:rPr>
          <w:delText>.</w:delText>
        </w:r>
        <w:r w:rsidRPr="00B9228F" w:rsidDel="00C462F8">
          <w:rPr>
            <w:rFonts w:ascii="Times New Roman" w:eastAsia="Times New Roman" w:hAnsi="Times New Roman" w:cs="Times New Roman"/>
            <w:color w:val="000000"/>
            <w:sz w:val="24"/>
            <w:szCs w:val="24"/>
          </w:rPr>
          <w:delText xml:space="preserve"> The instructors offered bonus points for completing the quiz. Most offered bonus points simply for completing the quiz. However, the one-day instructor offered bonus points upon reaching a minimum threshold score.</w:delText>
        </w:r>
      </w:del>
    </w:p>
    <w:p w:rsidR="008C4FA8" w:rsidDel="00C462F8" w:rsidRDefault="008C4FA8">
      <w:pPr>
        <w:pStyle w:val="NoSpacing"/>
        <w:rPr>
          <w:del w:id="335" w:author="Bourgeois, John P." w:date="2017-03-30T08:33:00Z"/>
          <w:rFonts w:ascii="Times New Roman" w:hAnsi="Times New Roman"/>
          <w:b/>
          <w:sz w:val="24"/>
          <w:szCs w:val="24"/>
        </w:rPr>
        <w:pPrChange w:id="336" w:author="NSUSER" w:date="2017-03-19T19:40:00Z">
          <w:pPr>
            <w:pStyle w:val="NoSpacing"/>
            <w:jc w:val="both"/>
          </w:pPr>
        </w:pPrChange>
      </w:pPr>
    </w:p>
    <w:p w:rsidR="00F06E18" w:rsidRPr="00B9228F" w:rsidDel="00C462F8" w:rsidRDefault="00F06E18">
      <w:pPr>
        <w:pStyle w:val="NoSpacing"/>
        <w:rPr>
          <w:del w:id="337" w:author="Bourgeois, John P." w:date="2017-03-30T08:33:00Z"/>
          <w:rFonts w:ascii="Times New Roman" w:hAnsi="Times New Roman"/>
          <w:b/>
          <w:sz w:val="24"/>
          <w:szCs w:val="24"/>
        </w:rPr>
        <w:pPrChange w:id="338" w:author="NSUSER" w:date="2017-03-19T19:40:00Z">
          <w:pPr>
            <w:pStyle w:val="NoSpacing"/>
            <w:jc w:val="both"/>
          </w:pPr>
        </w:pPrChange>
      </w:pPr>
      <w:del w:id="339" w:author="Bourgeois, John P." w:date="2017-03-30T08:33:00Z">
        <w:r w:rsidRPr="00B9228F" w:rsidDel="00C462F8">
          <w:rPr>
            <w:rFonts w:ascii="Times New Roman" w:hAnsi="Times New Roman"/>
            <w:b/>
            <w:sz w:val="24"/>
            <w:szCs w:val="24"/>
          </w:rPr>
          <w:delText>Results &amp; Discussion</w:delText>
        </w:r>
      </w:del>
    </w:p>
    <w:p w:rsidR="00F06E18" w:rsidRPr="00B9228F" w:rsidDel="00C462F8" w:rsidRDefault="00F06E18">
      <w:pPr>
        <w:pStyle w:val="NoSpacing"/>
        <w:rPr>
          <w:del w:id="340" w:author="Bourgeois, John P." w:date="2017-03-30T08:33:00Z"/>
          <w:rFonts w:ascii="Times New Roman" w:hAnsi="Times New Roman"/>
          <w:sz w:val="24"/>
          <w:szCs w:val="24"/>
        </w:rPr>
        <w:pPrChange w:id="341" w:author="NSUSER" w:date="2017-03-19T19:40:00Z">
          <w:pPr>
            <w:pStyle w:val="NoSpacing"/>
            <w:jc w:val="both"/>
          </w:pPr>
        </w:pPrChange>
      </w:pPr>
    </w:p>
    <w:p w:rsidR="00F06E18" w:rsidRPr="00B9228F" w:rsidDel="00C462F8" w:rsidRDefault="00F06E18">
      <w:pPr>
        <w:pStyle w:val="NoSpacing"/>
        <w:rPr>
          <w:del w:id="342" w:author="Bourgeois, John P." w:date="2017-03-30T08:33:00Z"/>
          <w:rFonts w:ascii="Times New Roman" w:hAnsi="Times New Roman"/>
          <w:sz w:val="24"/>
          <w:szCs w:val="24"/>
        </w:rPr>
        <w:pPrChange w:id="343" w:author="NSUSER" w:date="2017-03-19T19:40:00Z">
          <w:pPr>
            <w:pStyle w:val="NoSpacing"/>
            <w:jc w:val="both"/>
          </w:pPr>
        </w:pPrChange>
      </w:pPr>
      <w:del w:id="344" w:author="Bourgeois, John P." w:date="2017-03-30T08:33:00Z">
        <w:r w:rsidRPr="00B9228F" w:rsidDel="00C462F8">
          <w:rPr>
            <w:rFonts w:ascii="Times New Roman" w:hAnsi="Times New Roman"/>
            <w:sz w:val="24"/>
            <w:szCs w:val="24"/>
          </w:rPr>
          <w:delText>I. Preliminary Data</w:delText>
        </w:r>
      </w:del>
    </w:p>
    <w:p w:rsidR="00F06E18" w:rsidRPr="00B9228F" w:rsidDel="00C462F8" w:rsidRDefault="00F06E18">
      <w:pPr>
        <w:pStyle w:val="NoSpacing"/>
        <w:rPr>
          <w:del w:id="345" w:author="Bourgeois, John P." w:date="2017-03-30T08:33:00Z"/>
          <w:rFonts w:ascii="Times New Roman" w:hAnsi="Times New Roman"/>
          <w:sz w:val="24"/>
          <w:szCs w:val="24"/>
        </w:rPr>
        <w:pPrChange w:id="346" w:author="NSUSER" w:date="2017-03-19T19:40:00Z">
          <w:pPr>
            <w:pStyle w:val="NoSpacing"/>
            <w:jc w:val="both"/>
          </w:pPr>
        </w:pPrChange>
      </w:pPr>
    </w:p>
    <w:p w:rsidR="00F06E18" w:rsidRPr="00B9228F" w:rsidDel="00C462F8" w:rsidRDefault="00F06E18">
      <w:pPr>
        <w:pStyle w:val="NoSpacing"/>
        <w:rPr>
          <w:del w:id="347" w:author="Bourgeois, John P." w:date="2017-03-30T08:33:00Z"/>
          <w:rFonts w:ascii="Times New Roman" w:hAnsi="Times New Roman"/>
          <w:sz w:val="24"/>
          <w:szCs w:val="24"/>
        </w:rPr>
        <w:pPrChange w:id="348" w:author="NSUSER" w:date="2017-03-19T19:40:00Z">
          <w:pPr>
            <w:pStyle w:val="NoSpacing"/>
            <w:jc w:val="both"/>
          </w:pPr>
        </w:pPrChange>
      </w:pPr>
      <w:del w:id="349" w:author="Bourgeois, John P." w:date="2017-03-30T08:33:00Z">
        <w:r w:rsidRPr="00B9228F" w:rsidDel="00C462F8">
          <w:rPr>
            <w:rFonts w:ascii="Times New Roman" w:hAnsi="Times New Roman"/>
            <w:sz w:val="24"/>
            <w:szCs w:val="24"/>
          </w:rPr>
          <w:delText xml:space="preserve">In order to assess if any pre-existing differences could skew the study, we conducted a preliminary analysis. ACT and high school GPA are predictors of academic success and overall retention as well as use of library resources (Westrick et al. 2015, Soria, Fransen, and Nackerud 2013). Therefore the ACT and high school GPAs of the two groups were compared to see if they differed significantly, as any difference may affect the study’s outcomes. Excluding students enrolled in online sections, </w:delText>
        </w:r>
        <w:r w:rsidR="00FF5B90" w:rsidDel="00C462F8">
          <w:rPr>
            <w:rFonts w:ascii="Times New Roman" w:hAnsi="Times New Roman"/>
            <w:sz w:val="24"/>
            <w:szCs w:val="24"/>
          </w:rPr>
          <w:delText xml:space="preserve">the total sample size (N) is </w:delText>
        </w:r>
        <w:r w:rsidRPr="00FF5B90" w:rsidDel="00C462F8">
          <w:rPr>
            <w:rFonts w:ascii="Times New Roman" w:hAnsi="Times New Roman"/>
            <w:sz w:val="24"/>
            <w:szCs w:val="24"/>
          </w:rPr>
          <w:delText>1154</w:delText>
        </w:r>
        <w:r w:rsidRPr="00B9228F" w:rsidDel="00C462F8">
          <w:rPr>
            <w:rFonts w:ascii="Times New Roman" w:hAnsi="Times New Roman"/>
            <w:sz w:val="24"/>
            <w:szCs w:val="24"/>
          </w:rPr>
          <w:delText xml:space="preserve"> </w:delText>
        </w:r>
        <w:r w:rsidR="00FF5B90" w:rsidDel="00C462F8">
          <w:rPr>
            <w:rFonts w:ascii="Times New Roman" w:hAnsi="Times New Roman"/>
            <w:sz w:val="24"/>
            <w:szCs w:val="24"/>
          </w:rPr>
          <w:delText xml:space="preserve">while the two smaller groups (n) are </w:delText>
        </w:r>
        <w:r w:rsidRPr="00B9228F" w:rsidDel="00C462F8">
          <w:rPr>
            <w:rFonts w:ascii="Times New Roman" w:hAnsi="Times New Roman"/>
            <w:sz w:val="24"/>
            <w:szCs w:val="24"/>
          </w:rPr>
          <w:delText>n</w:delText>
        </w:r>
        <w:r w:rsidRPr="00B9228F" w:rsidDel="00C462F8">
          <w:rPr>
            <w:rFonts w:ascii="Times New Roman" w:hAnsi="Times New Roman"/>
            <w:sz w:val="24"/>
            <w:szCs w:val="24"/>
            <w:vertAlign w:val="subscript"/>
          </w:rPr>
          <w:delText>one-day</w:delText>
        </w:r>
        <w:r w:rsidR="00FF5B90" w:rsidDel="00C462F8">
          <w:rPr>
            <w:rFonts w:ascii="Times New Roman" w:hAnsi="Times New Roman"/>
            <w:sz w:val="24"/>
            <w:szCs w:val="24"/>
            <w:vertAlign w:val="subscript"/>
          </w:rPr>
          <w:delText xml:space="preserve"> </w:delText>
        </w:r>
        <w:r w:rsidR="00FF5B90" w:rsidDel="00C462F8">
          <w:rPr>
            <w:rFonts w:ascii="Times New Roman" w:hAnsi="Times New Roman"/>
            <w:sz w:val="24"/>
            <w:szCs w:val="24"/>
          </w:rPr>
          <w:delText xml:space="preserve">is </w:delText>
        </w:r>
        <w:r w:rsidRPr="00B9228F" w:rsidDel="00C462F8">
          <w:rPr>
            <w:rFonts w:ascii="Times New Roman" w:hAnsi="Times New Roman"/>
            <w:sz w:val="24"/>
            <w:szCs w:val="24"/>
          </w:rPr>
          <w:delText>53</w:delText>
        </w:r>
        <w:r w:rsidR="00FF5B90" w:rsidDel="00C462F8">
          <w:rPr>
            <w:rFonts w:ascii="Times New Roman" w:hAnsi="Times New Roman"/>
            <w:sz w:val="24"/>
            <w:szCs w:val="24"/>
          </w:rPr>
          <w:delText xml:space="preserve"> and</w:delText>
        </w:r>
        <w:r w:rsidRPr="00B9228F" w:rsidDel="00C462F8">
          <w:rPr>
            <w:rFonts w:ascii="Times New Roman" w:hAnsi="Times New Roman"/>
            <w:sz w:val="24"/>
            <w:szCs w:val="24"/>
          </w:rPr>
          <w:delText xml:space="preserve"> n</w:delText>
        </w:r>
        <w:r w:rsidRPr="00B9228F" w:rsidDel="00C462F8">
          <w:rPr>
            <w:rFonts w:ascii="Times New Roman" w:hAnsi="Times New Roman"/>
            <w:sz w:val="24"/>
            <w:szCs w:val="24"/>
            <w:vertAlign w:val="subscript"/>
          </w:rPr>
          <w:delText>two-day</w:delText>
        </w:r>
        <w:r w:rsidR="00FF5B90" w:rsidDel="00C462F8">
          <w:rPr>
            <w:rFonts w:ascii="Times New Roman" w:hAnsi="Times New Roman"/>
            <w:sz w:val="24"/>
            <w:szCs w:val="24"/>
            <w:vertAlign w:val="subscript"/>
          </w:rPr>
          <w:delText xml:space="preserve"> </w:delText>
        </w:r>
        <w:r w:rsidR="00FF5B90" w:rsidDel="00C462F8">
          <w:rPr>
            <w:rFonts w:ascii="Times New Roman" w:hAnsi="Times New Roman"/>
            <w:sz w:val="24"/>
            <w:szCs w:val="24"/>
          </w:rPr>
          <w:delText xml:space="preserve">is </w:delText>
        </w:r>
        <w:r w:rsidRPr="00B9228F" w:rsidDel="00C462F8">
          <w:rPr>
            <w:rFonts w:ascii="Times New Roman" w:hAnsi="Times New Roman"/>
            <w:sz w:val="24"/>
            <w:szCs w:val="24"/>
          </w:rPr>
          <w:delText xml:space="preserve">1101. </w:delText>
        </w:r>
      </w:del>
    </w:p>
    <w:p w:rsidR="00F06E18" w:rsidRPr="00B9228F" w:rsidDel="00C462F8" w:rsidRDefault="00F06E18">
      <w:pPr>
        <w:pStyle w:val="NoSpacing"/>
        <w:rPr>
          <w:del w:id="350" w:author="Bourgeois, John P." w:date="2017-03-30T08:33:00Z"/>
          <w:rFonts w:ascii="Times New Roman" w:hAnsi="Times New Roman"/>
          <w:sz w:val="24"/>
          <w:szCs w:val="24"/>
        </w:rPr>
        <w:pPrChange w:id="351" w:author="NSUSER" w:date="2017-03-19T19:40:00Z">
          <w:pPr>
            <w:pStyle w:val="NoSpacing"/>
            <w:jc w:val="both"/>
          </w:pPr>
        </w:pPrChange>
      </w:pPr>
    </w:p>
    <w:p w:rsidR="00F06E18" w:rsidDel="00C462F8" w:rsidRDefault="00F06E18">
      <w:pPr>
        <w:pStyle w:val="NoSpacing"/>
        <w:rPr>
          <w:del w:id="352" w:author="Bourgeois, John P." w:date="2017-03-30T08:33:00Z"/>
          <w:rFonts w:ascii="Times New Roman" w:hAnsi="Times New Roman"/>
          <w:sz w:val="24"/>
          <w:szCs w:val="24"/>
        </w:rPr>
        <w:pPrChange w:id="353" w:author="NSUSER" w:date="2017-03-19T19:40:00Z">
          <w:pPr>
            <w:pStyle w:val="NoSpacing"/>
            <w:jc w:val="both"/>
          </w:pPr>
        </w:pPrChange>
      </w:pPr>
      <w:del w:id="354" w:author="Bourgeois, John P." w:date="2017-03-30T08:33:00Z">
        <w:r w:rsidRPr="00B9228F" w:rsidDel="00C462F8">
          <w:rPr>
            <w:rFonts w:ascii="Times New Roman" w:hAnsi="Times New Roman"/>
            <w:sz w:val="24"/>
            <w:szCs w:val="24"/>
          </w:rPr>
          <w:delText>However, not all students enrolled in UNIV101 had an ACT score or high school GPA. Students admitted by exception or transfer students taking UNIV 101 would no</w:delText>
        </w:r>
        <w:r w:rsidR="00B9228F" w:rsidDel="00C462F8">
          <w:rPr>
            <w:rFonts w:ascii="Times New Roman" w:hAnsi="Times New Roman"/>
            <w:sz w:val="24"/>
            <w:szCs w:val="24"/>
          </w:rPr>
          <w:delText xml:space="preserve">t have a GPA or an ACT score.  </w:delText>
        </w:r>
        <w:r w:rsidRPr="00B9228F" w:rsidDel="00C462F8">
          <w:rPr>
            <w:rFonts w:ascii="Times New Roman" w:hAnsi="Times New Roman"/>
            <w:sz w:val="24"/>
            <w:szCs w:val="24"/>
          </w:rPr>
          <w:delText>Some adult students may not have them either. That being said, 95% of UNIV101 students had both GPA and ACT.</w:delText>
        </w:r>
      </w:del>
    </w:p>
    <w:p w:rsidR="00CC0CA6" w:rsidDel="00C462F8" w:rsidRDefault="00CC0CA6">
      <w:pPr>
        <w:pStyle w:val="NoSpacing"/>
        <w:rPr>
          <w:del w:id="355" w:author="Bourgeois, John P." w:date="2017-03-30T08:33:00Z"/>
          <w:rFonts w:ascii="Times New Roman" w:hAnsi="Times New Roman"/>
          <w:sz w:val="24"/>
          <w:szCs w:val="24"/>
        </w:rPr>
        <w:pPrChange w:id="356" w:author="NSUSER" w:date="2017-03-19T19:40:00Z">
          <w:pPr>
            <w:pStyle w:val="NoSpacing"/>
            <w:jc w:val="both"/>
          </w:pPr>
        </w:pPrChange>
      </w:pPr>
    </w:p>
    <w:p w:rsidR="00CC0CA6" w:rsidRPr="00B9228F" w:rsidDel="00C462F8" w:rsidRDefault="00CC0CA6">
      <w:pPr>
        <w:pStyle w:val="NoSpacing"/>
        <w:rPr>
          <w:del w:id="357" w:author="Bourgeois, John P." w:date="2017-03-30T08:33:00Z"/>
          <w:rFonts w:ascii="Times New Roman" w:hAnsi="Times New Roman"/>
          <w:sz w:val="24"/>
          <w:szCs w:val="24"/>
        </w:rPr>
        <w:pPrChange w:id="358" w:author="NSUSER" w:date="2017-03-19T19:40:00Z">
          <w:pPr>
            <w:pStyle w:val="NoSpacing"/>
            <w:jc w:val="both"/>
          </w:pPr>
        </w:pPrChange>
      </w:pPr>
      <w:del w:id="359" w:author="Bourgeois, John P." w:date="2017-03-30T08:33:00Z">
        <w:r w:rsidDel="00C462F8">
          <w:rPr>
            <w:rFonts w:ascii="Times New Roman" w:hAnsi="Times New Roman"/>
            <w:sz w:val="24"/>
            <w:szCs w:val="24"/>
          </w:rPr>
          <w:delText>TABLE 1 &amp; TABLE 2</w:delText>
        </w:r>
      </w:del>
    </w:p>
    <w:p w:rsidR="00F06E18" w:rsidRPr="00B9228F" w:rsidDel="00C462F8" w:rsidRDefault="00F06E18">
      <w:pPr>
        <w:autoSpaceDE w:val="0"/>
        <w:autoSpaceDN w:val="0"/>
        <w:adjustRightInd w:val="0"/>
        <w:spacing w:after="0" w:line="240" w:lineRule="auto"/>
        <w:rPr>
          <w:del w:id="360" w:author="Bourgeois, John P." w:date="2017-03-30T08:33:00Z"/>
          <w:rFonts w:ascii="Times New Roman" w:hAnsi="Times New Roman" w:cs="Times New Roman"/>
          <w:sz w:val="24"/>
          <w:szCs w:val="24"/>
        </w:rPr>
        <w:pPrChange w:id="361" w:author="NSUSER" w:date="2017-03-19T19:40:00Z">
          <w:pPr>
            <w:autoSpaceDE w:val="0"/>
            <w:autoSpaceDN w:val="0"/>
            <w:adjustRightInd w:val="0"/>
            <w:spacing w:after="0" w:line="240" w:lineRule="auto"/>
            <w:jc w:val="both"/>
          </w:pPr>
        </w:pPrChange>
      </w:pPr>
    </w:p>
    <w:p w:rsidR="00F06E18" w:rsidRPr="00B9228F" w:rsidDel="00C462F8" w:rsidRDefault="00F06E18">
      <w:pPr>
        <w:autoSpaceDE w:val="0"/>
        <w:autoSpaceDN w:val="0"/>
        <w:adjustRightInd w:val="0"/>
        <w:spacing w:after="0" w:line="240" w:lineRule="auto"/>
        <w:rPr>
          <w:del w:id="362" w:author="Bourgeois, John P." w:date="2017-03-30T08:33:00Z"/>
          <w:rFonts w:ascii="Times New Roman" w:hAnsi="Times New Roman" w:cs="Times New Roman"/>
          <w:sz w:val="24"/>
          <w:szCs w:val="24"/>
        </w:rPr>
        <w:pPrChange w:id="363" w:author="NSUSER" w:date="2017-03-19T19:40:00Z">
          <w:pPr>
            <w:autoSpaceDE w:val="0"/>
            <w:autoSpaceDN w:val="0"/>
            <w:adjustRightInd w:val="0"/>
            <w:spacing w:after="0" w:line="240" w:lineRule="auto"/>
            <w:jc w:val="both"/>
          </w:pPr>
        </w:pPrChange>
      </w:pPr>
      <w:del w:id="364" w:author="Bourgeois, John P." w:date="2017-03-30T08:33:00Z">
        <w:r w:rsidRPr="00B9228F" w:rsidDel="00C462F8">
          <w:rPr>
            <w:rFonts w:ascii="Times New Roman" w:hAnsi="Times New Roman" w:cs="Times New Roman"/>
            <w:sz w:val="24"/>
            <w:szCs w:val="24"/>
          </w:rPr>
          <w:delText xml:space="preserve">Using the independent t-test in SPSS 22, no significant difference was found between the one-day or two-day models for either ACT score or high school GPA (p=.39 and p=.92 respectively). </w:delText>
        </w:r>
        <w:r w:rsidR="005B71E1" w:rsidDel="00C462F8">
          <w:rPr>
            <w:rFonts w:ascii="Times New Roman" w:hAnsi="Times New Roman" w:cs="Times New Roman"/>
            <w:sz w:val="24"/>
            <w:szCs w:val="24"/>
          </w:rPr>
          <w:delText xml:space="preserve">P-values indicate whether a study relationship exists. Because these p-values are so high, we can say there is no relationship between class model and either ACT or GPA. </w:delText>
        </w:r>
        <w:r w:rsidRPr="00B9228F" w:rsidDel="00C462F8">
          <w:rPr>
            <w:rFonts w:ascii="Times New Roman" w:hAnsi="Times New Roman" w:cs="Times New Roman"/>
            <w:sz w:val="24"/>
            <w:szCs w:val="24"/>
          </w:rPr>
          <w:delText>Based on these results, we know that there is no pre-existing difference between the groups regarding these predictors of academic success and library awareness.</w:delText>
        </w:r>
      </w:del>
    </w:p>
    <w:p w:rsidR="00F64FA8" w:rsidDel="00C462F8" w:rsidRDefault="00F64FA8">
      <w:pPr>
        <w:pStyle w:val="NoSpacing"/>
        <w:rPr>
          <w:del w:id="365" w:author="Bourgeois, John P." w:date="2017-03-30T08:33:00Z"/>
          <w:rFonts w:ascii="Times New Roman" w:hAnsi="Times New Roman"/>
          <w:sz w:val="24"/>
          <w:szCs w:val="24"/>
        </w:rPr>
        <w:pPrChange w:id="366" w:author="NSUSER" w:date="2017-03-19T19:40:00Z">
          <w:pPr>
            <w:pStyle w:val="NoSpacing"/>
            <w:jc w:val="both"/>
          </w:pPr>
        </w:pPrChange>
      </w:pPr>
    </w:p>
    <w:p w:rsidR="00F06E18" w:rsidDel="00C462F8" w:rsidRDefault="00F06E18">
      <w:pPr>
        <w:pStyle w:val="NoSpacing"/>
        <w:rPr>
          <w:del w:id="367" w:author="Bourgeois, John P." w:date="2017-03-30T08:33:00Z"/>
          <w:rFonts w:ascii="Times New Roman" w:hAnsi="Times New Roman"/>
          <w:sz w:val="24"/>
          <w:szCs w:val="24"/>
        </w:rPr>
        <w:pPrChange w:id="368" w:author="NSUSER" w:date="2017-03-19T19:40:00Z">
          <w:pPr>
            <w:pStyle w:val="NoSpacing"/>
            <w:jc w:val="both"/>
          </w:pPr>
        </w:pPrChange>
      </w:pPr>
      <w:del w:id="369" w:author="Bourgeois, John P." w:date="2017-03-30T08:33:00Z">
        <w:r w:rsidRPr="00B9228F" w:rsidDel="00C462F8">
          <w:rPr>
            <w:rFonts w:ascii="Times New Roman" w:hAnsi="Times New Roman"/>
            <w:sz w:val="24"/>
            <w:szCs w:val="24"/>
          </w:rPr>
          <w:delText>II. Over</w:delText>
        </w:r>
        <w:r w:rsidR="00F64FA8" w:rsidDel="00C462F8">
          <w:rPr>
            <w:rFonts w:ascii="Times New Roman" w:hAnsi="Times New Roman"/>
            <w:sz w:val="24"/>
            <w:szCs w:val="24"/>
          </w:rPr>
          <w:delText>all Response Rates &amp; Percentages</w:delText>
        </w:r>
      </w:del>
    </w:p>
    <w:p w:rsidR="00F64FA8" w:rsidRPr="00B9228F" w:rsidDel="00C462F8" w:rsidRDefault="00F64FA8">
      <w:pPr>
        <w:pStyle w:val="NoSpacing"/>
        <w:rPr>
          <w:del w:id="370" w:author="Bourgeois, John P." w:date="2017-03-30T08:33:00Z"/>
          <w:rFonts w:ascii="Times New Roman" w:hAnsi="Times New Roman"/>
          <w:sz w:val="24"/>
          <w:szCs w:val="24"/>
        </w:rPr>
        <w:pPrChange w:id="371" w:author="NSUSER" w:date="2017-03-19T19:40:00Z">
          <w:pPr>
            <w:pStyle w:val="NoSpacing"/>
            <w:jc w:val="both"/>
          </w:pPr>
        </w:pPrChange>
      </w:pPr>
    </w:p>
    <w:p w:rsidR="00F06E18" w:rsidRPr="00B9228F" w:rsidDel="00C462F8" w:rsidRDefault="00F06E18">
      <w:pPr>
        <w:pStyle w:val="NoSpacing"/>
        <w:rPr>
          <w:del w:id="372" w:author="Bourgeois, John P." w:date="2017-03-30T08:33:00Z"/>
          <w:rFonts w:ascii="Times New Roman" w:hAnsi="Times New Roman"/>
          <w:sz w:val="24"/>
          <w:szCs w:val="24"/>
        </w:rPr>
        <w:pPrChange w:id="373" w:author="NSUSER" w:date="2017-03-19T19:40:00Z">
          <w:pPr>
            <w:pStyle w:val="NoSpacing"/>
            <w:jc w:val="both"/>
          </w:pPr>
        </w:pPrChange>
      </w:pPr>
      <w:del w:id="374" w:author="Bourgeois, John P." w:date="2017-03-30T08:33:00Z">
        <w:r w:rsidRPr="00B9228F" w:rsidDel="00C462F8">
          <w:rPr>
            <w:rFonts w:ascii="Times New Roman" w:hAnsi="Times New Roman"/>
            <w:sz w:val="24"/>
            <w:szCs w:val="24"/>
          </w:rPr>
          <w:delText>Of the 1154 students enrolled in traditional UNIV101 sections, 945 students (</w:delText>
        </w:r>
        <w:r w:rsidR="008C4FA8" w:rsidDel="00C462F8">
          <w:rPr>
            <w:rFonts w:ascii="Times New Roman" w:hAnsi="Times New Roman"/>
            <w:sz w:val="24"/>
            <w:szCs w:val="24"/>
          </w:rPr>
          <w:delText xml:space="preserve">82%) attended the lab sessions and </w:delText>
        </w:r>
        <w:r w:rsidRPr="00B9228F" w:rsidDel="00C462F8">
          <w:rPr>
            <w:rFonts w:ascii="Times New Roman" w:hAnsi="Times New Roman"/>
            <w:sz w:val="24"/>
            <w:szCs w:val="24"/>
          </w:rPr>
          <w:delText xml:space="preserve">365 took the quiz. This overall response rate is 38.6%. The response rate is different between the two groups, though there is no evidence that this difference is related to anything other than the </w:delText>
        </w:r>
        <w:r w:rsidR="008C4FA8" w:rsidDel="00C462F8">
          <w:rPr>
            <w:rFonts w:ascii="Times New Roman" w:hAnsi="Times New Roman"/>
            <w:sz w:val="24"/>
            <w:szCs w:val="24"/>
          </w:rPr>
          <w:delText>higher expectation</w:delText>
        </w:r>
        <w:r w:rsidRPr="00B9228F" w:rsidDel="00C462F8">
          <w:rPr>
            <w:rFonts w:ascii="Times New Roman" w:hAnsi="Times New Roman"/>
            <w:sz w:val="24"/>
            <w:szCs w:val="24"/>
          </w:rPr>
          <w:delText xml:space="preserve"> of the one-day model’s instructor, as evidenced by her requirement of a minimum score before awarding students bonus points.</w:delText>
        </w:r>
      </w:del>
    </w:p>
    <w:p w:rsidR="00A11514" w:rsidRPr="00B9228F" w:rsidDel="00C462F8" w:rsidRDefault="00F06E18">
      <w:pPr>
        <w:pStyle w:val="NoSpacing"/>
        <w:rPr>
          <w:del w:id="375" w:author="Bourgeois, John P." w:date="2017-03-30T08:33:00Z"/>
          <w:rFonts w:ascii="Times New Roman" w:hAnsi="Times New Roman"/>
          <w:sz w:val="24"/>
          <w:szCs w:val="24"/>
        </w:rPr>
        <w:pPrChange w:id="376" w:author="NSUSER" w:date="2017-03-19T19:40:00Z">
          <w:pPr>
            <w:pStyle w:val="NoSpacing"/>
            <w:jc w:val="both"/>
          </w:pPr>
        </w:pPrChange>
      </w:pPr>
      <w:del w:id="377" w:author="Bourgeois, John P." w:date="2017-03-30T08:33:00Z">
        <w:r w:rsidRPr="00B9228F" w:rsidDel="00C462F8">
          <w:rPr>
            <w:rFonts w:ascii="Times New Roman" w:hAnsi="Times New Roman"/>
            <w:sz w:val="24"/>
            <w:szCs w:val="24"/>
          </w:rPr>
          <w:tab/>
        </w:r>
      </w:del>
    </w:p>
    <w:p w:rsidR="00A11514" w:rsidRPr="00B9228F" w:rsidDel="00C462F8" w:rsidRDefault="00CC0CA6">
      <w:pPr>
        <w:pStyle w:val="NoSpacing"/>
        <w:rPr>
          <w:del w:id="378" w:author="Bourgeois, John P." w:date="2017-03-30T08:33:00Z"/>
          <w:rFonts w:ascii="Times New Roman" w:hAnsi="Times New Roman"/>
          <w:sz w:val="24"/>
          <w:szCs w:val="24"/>
        </w:rPr>
        <w:pPrChange w:id="379" w:author="NSUSER" w:date="2017-03-19T19:40:00Z">
          <w:pPr>
            <w:pStyle w:val="NoSpacing"/>
            <w:jc w:val="both"/>
          </w:pPr>
        </w:pPrChange>
      </w:pPr>
      <w:del w:id="380" w:author="Bourgeois, John P." w:date="2017-03-30T08:33:00Z">
        <w:r w:rsidDel="00C462F8">
          <w:rPr>
            <w:rFonts w:ascii="Times New Roman" w:hAnsi="Times New Roman"/>
            <w:sz w:val="24"/>
            <w:szCs w:val="24"/>
          </w:rPr>
          <w:delText>TABLE 3</w:delText>
        </w:r>
      </w:del>
    </w:p>
    <w:p w:rsidR="00A11514" w:rsidRPr="00B9228F" w:rsidDel="00C462F8" w:rsidRDefault="00A11514">
      <w:pPr>
        <w:pStyle w:val="NoSpacing"/>
        <w:rPr>
          <w:del w:id="381" w:author="Bourgeois, John P." w:date="2017-03-30T08:33:00Z"/>
          <w:rFonts w:ascii="Times New Roman" w:hAnsi="Times New Roman"/>
          <w:sz w:val="24"/>
          <w:szCs w:val="24"/>
        </w:rPr>
        <w:pPrChange w:id="382" w:author="NSUSER" w:date="2017-03-19T19:40:00Z">
          <w:pPr>
            <w:pStyle w:val="NoSpacing"/>
            <w:jc w:val="both"/>
          </w:pPr>
        </w:pPrChange>
      </w:pPr>
    </w:p>
    <w:p w:rsidR="00F06E18" w:rsidRPr="00B9228F" w:rsidDel="00C462F8" w:rsidRDefault="00F06E18">
      <w:pPr>
        <w:pStyle w:val="NoSpacing"/>
        <w:rPr>
          <w:del w:id="383" w:author="Bourgeois, John P." w:date="2017-03-30T08:33:00Z"/>
          <w:rFonts w:ascii="Times New Roman" w:hAnsi="Times New Roman"/>
          <w:sz w:val="24"/>
          <w:szCs w:val="24"/>
        </w:rPr>
        <w:pPrChange w:id="384" w:author="NSUSER" w:date="2017-03-19T19:40:00Z">
          <w:pPr>
            <w:pStyle w:val="NoSpacing"/>
            <w:jc w:val="both"/>
          </w:pPr>
        </w:pPrChange>
      </w:pPr>
      <w:del w:id="385" w:author="Bourgeois, John P." w:date="2017-03-30T08:33:00Z">
        <w:r w:rsidRPr="00B9228F" w:rsidDel="00C462F8">
          <w:rPr>
            <w:rFonts w:ascii="Times New Roman" w:hAnsi="Times New Roman"/>
            <w:sz w:val="24"/>
            <w:szCs w:val="24"/>
          </w:rPr>
          <w:delText xml:space="preserve">Analyzing student achievement for individual SLOs, we reached our target of 80% meeting or exceeding expectations. </w:delText>
        </w:r>
      </w:del>
    </w:p>
    <w:p w:rsidR="00F06E18" w:rsidRPr="00B9228F" w:rsidDel="00C462F8" w:rsidRDefault="00F06E18">
      <w:pPr>
        <w:pStyle w:val="NoSpacing"/>
        <w:rPr>
          <w:del w:id="386" w:author="Bourgeois, John P." w:date="2017-03-30T08:33:00Z"/>
          <w:rFonts w:ascii="Times New Roman" w:hAnsi="Times New Roman"/>
          <w:sz w:val="24"/>
          <w:szCs w:val="24"/>
        </w:rPr>
        <w:pPrChange w:id="387" w:author="NSUSER" w:date="2017-03-19T19:40:00Z">
          <w:pPr>
            <w:pStyle w:val="NoSpacing"/>
            <w:jc w:val="both"/>
          </w:pPr>
        </w:pPrChange>
      </w:pPr>
    </w:p>
    <w:p w:rsidR="00F06E18" w:rsidRPr="00B9228F" w:rsidDel="00C462F8" w:rsidRDefault="00CC0CA6">
      <w:pPr>
        <w:pStyle w:val="NoSpacing"/>
        <w:rPr>
          <w:del w:id="388" w:author="Bourgeois, John P." w:date="2017-03-30T08:33:00Z"/>
          <w:rFonts w:ascii="Times New Roman" w:hAnsi="Times New Roman"/>
          <w:sz w:val="24"/>
          <w:szCs w:val="24"/>
        </w:rPr>
        <w:pPrChange w:id="389" w:author="NSUSER" w:date="2017-03-19T19:40:00Z">
          <w:pPr>
            <w:pStyle w:val="NoSpacing"/>
            <w:jc w:val="both"/>
          </w:pPr>
        </w:pPrChange>
      </w:pPr>
      <w:del w:id="390" w:author="Bourgeois, John P." w:date="2017-03-30T08:33:00Z">
        <w:r w:rsidDel="00C462F8">
          <w:rPr>
            <w:rFonts w:ascii="Times New Roman" w:hAnsi="Times New Roman"/>
            <w:sz w:val="24"/>
            <w:szCs w:val="24"/>
          </w:rPr>
          <w:delText>TABLE 4</w:delText>
        </w:r>
      </w:del>
    </w:p>
    <w:p w:rsidR="00F06E18" w:rsidRPr="00B9228F" w:rsidDel="00C462F8" w:rsidRDefault="00F06E18">
      <w:pPr>
        <w:pStyle w:val="NoSpacing"/>
        <w:rPr>
          <w:del w:id="391" w:author="Bourgeois, John P." w:date="2017-03-30T08:33:00Z"/>
          <w:rFonts w:ascii="Times New Roman" w:hAnsi="Times New Roman"/>
          <w:sz w:val="24"/>
          <w:szCs w:val="24"/>
        </w:rPr>
        <w:pPrChange w:id="392" w:author="NSUSER" w:date="2017-03-19T19:40:00Z">
          <w:pPr>
            <w:pStyle w:val="NoSpacing"/>
            <w:jc w:val="both"/>
          </w:pPr>
        </w:pPrChange>
      </w:pPr>
    </w:p>
    <w:p w:rsidR="00F06E18" w:rsidRPr="00B9228F" w:rsidDel="00C462F8" w:rsidRDefault="00F06E18">
      <w:pPr>
        <w:pStyle w:val="NoSpacing"/>
        <w:rPr>
          <w:del w:id="393" w:author="Bourgeois, John P." w:date="2017-03-30T08:33:00Z"/>
          <w:rFonts w:ascii="Times New Roman" w:hAnsi="Times New Roman"/>
          <w:sz w:val="24"/>
          <w:szCs w:val="24"/>
        </w:rPr>
        <w:pPrChange w:id="394" w:author="NSUSER" w:date="2017-03-19T19:40:00Z">
          <w:pPr>
            <w:pStyle w:val="NoSpacing"/>
            <w:jc w:val="both"/>
          </w:pPr>
        </w:pPrChange>
      </w:pPr>
      <w:del w:id="395" w:author="Bourgeois, John P." w:date="2017-03-30T08:33:00Z">
        <w:r w:rsidRPr="00B9228F" w:rsidDel="00C462F8">
          <w:rPr>
            <w:rFonts w:ascii="Times New Roman" w:hAnsi="Times New Roman"/>
            <w:sz w:val="24"/>
            <w:szCs w:val="24"/>
          </w:rPr>
          <w:delText>Before the 365 records were analyzed, they were examined closer. This examination revealed that 4 students in the two-day classes submitted blank quizzes. An explanation for this behavior is that the teachers for the two-day sessions offered bonus points for completion of the quiz regardless of percent correct. Therefore, these 4 observations were omitted as they offer nothing meaningful to the data: n=334 for two-day, n=27 for one-day.</w:delText>
        </w:r>
      </w:del>
    </w:p>
    <w:p w:rsidR="00F06E18" w:rsidRPr="00B9228F" w:rsidDel="00C462F8" w:rsidRDefault="00F06E18">
      <w:pPr>
        <w:pStyle w:val="NoSpacing"/>
        <w:rPr>
          <w:del w:id="396" w:author="Bourgeois, John P." w:date="2017-03-30T08:33:00Z"/>
          <w:rFonts w:ascii="Times New Roman" w:hAnsi="Times New Roman"/>
          <w:sz w:val="24"/>
          <w:szCs w:val="24"/>
        </w:rPr>
        <w:pPrChange w:id="397" w:author="NSUSER" w:date="2017-03-19T19:40:00Z">
          <w:pPr>
            <w:pStyle w:val="NoSpacing"/>
            <w:jc w:val="both"/>
          </w:pPr>
        </w:pPrChange>
      </w:pPr>
    </w:p>
    <w:p w:rsidR="00F64FA8" w:rsidDel="00C462F8" w:rsidRDefault="00F06E18">
      <w:pPr>
        <w:pStyle w:val="NoSpacing"/>
        <w:rPr>
          <w:del w:id="398" w:author="Bourgeois, John P." w:date="2017-03-30T08:33:00Z"/>
          <w:rFonts w:ascii="Times New Roman" w:hAnsi="Times New Roman"/>
          <w:sz w:val="24"/>
          <w:szCs w:val="24"/>
        </w:rPr>
        <w:pPrChange w:id="399" w:author="NSUSER" w:date="2017-03-19T19:40:00Z">
          <w:pPr>
            <w:pStyle w:val="NoSpacing"/>
            <w:jc w:val="both"/>
          </w:pPr>
        </w:pPrChange>
      </w:pPr>
      <w:del w:id="400" w:author="Bourgeois, John P." w:date="2017-03-30T08:33:00Z">
        <w:r w:rsidRPr="00B9228F" w:rsidDel="00C462F8">
          <w:rPr>
            <w:rFonts w:ascii="Times New Roman" w:hAnsi="Times New Roman"/>
            <w:sz w:val="24"/>
            <w:szCs w:val="24"/>
          </w:rPr>
          <w:delText>The overall scores for the quiz are shown below.</w:delText>
        </w:r>
      </w:del>
    </w:p>
    <w:p w:rsidR="00CC0CA6" w:rsidDel="00C462F8" w:rsidRDefault="00CC0CA6">
      <w:pPr>
        <w:pStyle w:val="NoSpacing"/>
        <w:rPr>
          <w:del w:id="401" w:author="Bourgeois, John P." w:date="2017-03-30T08:33:00Z"/>
          <w:rFonts w:ascii="Times New Roman" w:hAnsi="Times New Roman"/>
          <w:sz w:val="24"/>
          <w:szCs w:val="24"/>
        </w:rPr>
        <w:pPrChange w:id="402" w:author="NSUSER" w:date="2017-03-19T19:40:00Z">
          <w:pPr>
            <w:pStyle w:val="NoSpacing"/>
            <w:jc w:val="both"/>
          </w:pPr>
        </w:pPrChange>
      </w:pPr>
    </w:p>
    <w:p w:rsidR="00CC0CA6" w:rsidDel="00C462F8" w:rsidRDefault="00CC0CA6">
      <w:pPr>
        <w:pStyle w:val="NoSpacing"/>
        <w:rPr>
          <w:del w:id="403" w:author="Bourgeois, John P." w:date="2017-03-30T08:33:00Z"/>
          <w:rFonts w:ascii="Times New Roman" w:hAnsi="Times New Roman"/>
          <w:sz w:val="24"/>
          <w:szCs w:val="24"/>
        </w:rPr>
        <w:pPrChange w:id="404" w:author="NSUSER" w:date="2017-03-19T19:40:00Z">
          <w:pPr>
            <w:pStyle w:val="NoSpacing"/>
            <w:jc w:val="both"/>
          </w:pPr>
        </w:pPrChange>
      </w:pPr>
      <w:del w:id="405" w:author="Bourgeois, John P." w:date="2017-03-30T08:33:00Z">
        <w:r w:rsidDel="00C462F8">
          <w:rPr>
            <w:rFonts w:ascii="Times New Roman" w:hAnsi="Times New Roman"/>
            <w:sz w:val="24"/>
            <w:szCs w:val="24"/>
          </w:rPr>
          <w:delText>TABLE 5 &amp; GRAPH 1</w:delText>
        </w:r>
      </w:del>
    </w:p>
    <w:p w:rsidR="00385AD3" w:rsidRPr="00B9228F" w:rsidDel="00C462F8" w:rsidRDefault="00385AD3">
      <w:pPr>
        <w:pStyle w:val="NoSpacing"/>
        <w:rPr>
          <w:del w:id="406" w:author="Bourgeois, John P." w:date="2017-03-30T08:33:00Z"/>
          <w:rFonts w:ascii="Times New Roman" w:hAnsi="Times New Roman"/>
          <w:sz w:val="24"/>
          <w:szCs w:val="24"/>
        </w:rPr>
        <w:pPrChange w:id="407" w:author="NSUSER" w:date="2017-03-19T19:40:00Z">
          <w:pPr>
            <w:pStyle w:val="NoSpacing"/>
            <w:jc w:val="both"/>
          </w:pPr>
        </w:pPrChange>
      </w:pPr>
    </w:p>
    <w:p w:rsidR="00F64FA8" w:rsidDel="00C462F8" w:rsidRDefault="00385AD3">
      <w:pPr>
        <w:pStyle w:val="NoSpacing"/>
        <w:rPr>
          <w:del w:id="408" w:author="Bourgeois, John P." w:date="2017-03-30T08:33:00Z"/>
          <w:rFonts w:ascii="Times New Roman" w:hAnsi="Times New Roman"/>
          <w:sz w:val="24"/>
          <w:szCs w:val="24"/>
        </w:rPr>
        <w:pPrChange w:id="409" w:author="NSUSER" w:date="2017-03-19T19:40:00Z">
          <w:pPr>
            <w:pStyle w:val="NoSpacing"/>
            <w:jc w:val="both"/>
          </w:pPr>
        </w:pPrChange>
      </w:pPr>
      <w:del w:id="410" w:author="Bourgeois, John P." w:date="2017-03-30T08:33:00Z">
        <w:r w:rsidDel="00C462F8">
          <w:rPr>
            <w:rFonts w:ascii="Times New Roman" w:hAnsi="Times New Roman"/>
            <w:sz w:val="24"/>
            <w:szCs w:val="24"/>
          </w:rPr>
          <w:delText>I</w:delText>
        </w:r>
        <w:r w:rsidR="00F06E18" w:rsidRPr="00B9228F" w:rsidDel="00C462F8">
          <w:rPr>
            <w:rFonts w:ascii="Times New Roman" w:hAnsi="Times New Roman"/>
            <w:sz w:val="24"/>
            <w:szCs w:val="24"/>
          </w:rPr>
          <w:delText>II. Comparison of Scores and SLOs</w:delText>
        </w:r>
      </w:del>
    </w:p>
    <w:p w:rsidR="00F06E18" w:rsidRPr="00B9228F" w:rsidDel="00C462F8" w:rsidRDefault="00F06E18">
      <w:pPr>
        <w:pStyle w:val="NoSpacing"/>
        <w:rPr>
          <w:del w:id="411" w:author="Bourgeois, John P." w:date="2017-03-30T08:33:00Z"/>
          <w:rFonts w:ascii="Times New Roman" w:hAnsi="Times New Roman"/>
          <w:sz w:val="24"/>
          <w:szCs w:val="24"/>
        </w:rPr>
        <w:pPrChange w:id="412" w:author="NSUSER" w:date="2017-03-19T19:40:00Z">
          <w:pPr>
            <w:pStyle w:val="NoSpacing"/>
            <w:jc w:val="center"/>
          </w:pPr>
        </w:pPrChange>
      </w:pPr>
    </w:p>
    <w:p w:rsidR="00F06E18" w:rsidRPr="00B9228F" w:rsidDel="00C462F8" w:rsidRDefault="00D066B9">
      <w:pPr>
        <w:pStyle w:val="NoSpacing"/>
        <w:rPr>
          <w:del w:id="413" w:author="Bourgeois, John P." w:date="2017-03-30T08:33:00Z"/>
          <w:rFonts w:ascii="Times New Roman" w:hAnsi="Times New Roman"/>
          <w:sz w:val="24"/>
          <w:szCs w:val="24"/>
        </w:rPr>
        <w:pPrChange w:id="414" w:author="NSUSER" w:date="2017-03-19T19:40:00Z">
          <w:pPr>
            <w:pStyle w:val="NoSpacing"/>
            <w:jc w:val="both"/>
          </w:pPr>
        </w:pPrChange>
      </w:pPr>
      <w:del w:id="415" w:author="Bourgeois, John P." w:date="2017-03-30T08:33:00Z">
        <w:r w:rsidDel="00C462F8">
          <w:rPr>
            <w:rFonts w:ascii="Times New Roman" w:hAnsi="Times New Roman"/>
            <w:sz w:val="24"/>
            <w:szCs w:val="24"/>
          </w:rPr>
          <w:delText>A</w:delText>
        </w:r>
        <w:r w:rsidR="00F06E18" w:rsidRPr="00B9228F" w:rsidDel="00C462F8">
          <w:rPr>
            <w:rFonts w:ascii="Times New Roman" w:hAnsi="Times New Roman"/>
            <w:sz w:val="24"/>
            <w:szCs w:val="24"/>
          </w:rPr>
          <w:delText xml:space="preserve">ccording to an independent t-test of the overall scores between the one-day and two-day models, the means of the sessions can be said to be similar with a p-value of .247. In other words there is no statistical difference between the one-day and two-day sessions on the total percentage correct on the library UNIV101 quiz, indicating that the difference in exposure to library resources did not significantly affect student outcome on the library quiz. If anything, setting a minimum required score on the quiz to receive bonus points was a greater predictor of average score than instructional model. </w:delText>
        </w:r>
      </w:del>
    </w:p>
    <w:p w:rsidR="00D066B9" w:rsidDel="00C462F8" w:rsidRDefault="00D066B9">
      <w:pPr>
        <w:pStyle w:val="NoSpacing"/>
        <w:rPr>
          <w:del w:id="416" w:author="Bourgeois, John P." w:date="2017-03-30T08:33:00Z"/>
          <w:rFonts w:ascii="Times New Roman" w:hAnsi="Times New Roman"/>
          <w:sz w:val="24"/>
          <w:szCs w:val="24"/>
        </w:rPr>
        <w:pPrChange w:id="417" w:author="NSUSER" w:date="2017-03-19T19:40:00Z">
          <w:pPr>
            <w:pStyle w:val="NoSpacing"/>
            <w:jc w:val="both"/>
          </w:pPr>
        </w:pPrChange>
      </w:pPr>
    </w:p>
    <w:p w:rsidR="00D066B9" w:rsidDel="00C462F8" w:rsidRDefault="00CC0CA6">
      <w:pPr>
        <w:pStyle w:val="NoSpacing"/>
        <w:rPr>
          <w:del w:id="418" w:author="Bourgeois, John P." w:date="2017-03-30T08:33:00Z"/>
          <w:rFonts w:ascii="Times New Roman" w:hAnsi="Times New Roman"/>
          <w:sz w:val="24"/>
          <w:szCs w:val="24"/>
        </w:rPr>
        <w:pPrChange w:id="419" w:author="NSUSER" w:date="2017-03-19T19:40:00Z">
          <w:pPr>
            <w:pStyle w:val="NoSpacing"/>
            <w:jc w:val="both"/>
          </w:pPr>
        </w:pPrChange>
      </w:pPr>
      <w:del w:id="420" w:author="Bourgeois, John P." w:date="2017-03-30T08:33:00Z">
        <w:r w:rsidDel="00C462F8">
          <w:rPr>
            <w:rFonts w:ascii="Times New Roman" w:hAnsi="Times New Roman"/>
            <w:sz w:val="24"/>
            <w:szCs w:val="24"/>
          </w:rPr>
          <w:delText>TABLE 6</w:delText>
        </w:r>
      </w:del>
    </w:p>
    <w:p w:rsidR="00D066B9" w:rsidRPr="00B9228F" w:rsidDel="00C462F8" w:rsidRDefault="00D066B9">
      <w:pPr>
        <w:pStyle w:val="NoSpacing"/>
        <w:ind w:firstLine="720"/>
        <w:rPr>
          <w:del w:id="421" w:author="Bourgeois, John P." w:date="2017-03-30T08:33:00Z"/>
          <w:rFonts w:ascii="Times New Roman" w:hAnsi="Times New Roman"/>
          <w:sz w:val="24"/>
          <w:szCs w:val="24"/>
        </w:rPr>
        <w:pPrChange w:id="422" w:author="NSUSER" w:date="2017-03-19T19:40:00Z">
          <w:pPr>
            <w:pStyle w:val="NoSpacing"/>
            <w:ind w:firstLine="720"/>
            <w:jc w:val="both"/>
          </w:pPr>
        </w:pPrChange>
      </w:pPr>
    </w:p>
    <w:p w:rsidR="00F06E18" w:rsidDel="00C462F8" w:rsidRDefault="00F06E18">
      <w:pPr>
        <w:autoSpaceDE w:val="0"/>
        <w:autoSpaceDN w:val="0"/>
        <w:adjustRightInd w:val="0"/>
        <w:spacing w:after="0" w:line="240" w:lineRule="auto"/>
        <w:rPr>
          <w:del w:id="423" w:author="Bourgeois, John P." w:date="2017-03-30T08:33:00Z"/>
          <w:rFonts w:ascii="Times New Roman" w:hAnsi="Times New Roman" w:cs="Times New Roman"/>
          <w:sz w:val="24"/>
          <w:szCs w:val="24"/>
        </w:rPr>
        <w:pPrChange w:id="424" w:author="NSUSER" w:date="2017-03-19T19:40:00Z">
          <w:pPr>
            <w:autoSpaceDE w:val="0"/>
            <w:autoSpaceDN w:val="0"/>
            <w:adjustRightInd w:val="0"/>
            <w:spacing w:after="0" w:line="240" w:lineRule="auto"/>
            <w:jc w:val="both"/>
          </w:pPr>
        </w:pPrChange>
      </w:pPr>
      <w:del w:id="425" w:author="Bourgeois, John P." w:date="2017-03-30T08:33:00Z">
        <w:r w:rsidRPr="00B9228F" w:rsidDel="00C462F8">
          <w:rPr>
            <w:rFonts w:ascii="Times New Roman" w:hAnsi="Times New Roman" w:cs="Times New Roman"/>
            <w:sz w:val="24"/>
            <w:szCs w:val="24"/>
          </w:rPr>
          <w:delText>Analyzing the individual SLOs and their corresponding questions, each SLO was categorized as a binary variable, essentially “Pass” or “Fail</w:delText>
        </w:r>
        <w:r w:rsidR="00F64FA8" w:rsidDel="00C462F8">
          <w:rPr>
            <w:rFonts w:ascii="Times New Roman" w:hAnsi="Times New Roman" w:cs="Times New Roman"/>
            <w:sz w:val="24"/>
            <w:szCs w:val="24"/>
          </w:rPr>
          <w:delText xml:space="preserve">.”  </w:delText>
        </w:r>
        <w:r w:rsidRPr="00B9228F" w:rsidDel="00C462F8">
          <w:rPr>
            <w:rFonts w:ascii="Times New Roman" w:hAnsi="Times New Roman" w:cs="Times New Roman"/>
            <w:sz w:val="24"/>
            <w:szCs w:val="24"/>
          </w:rPr>
          <w:delText>This approach was most appropriate for the nature of the SLOs, since we had originally set conditions for pass or fail. Using a chi</w:delText>
        </w:r>
        <w:r w:rsidRPr="00B9228F" w:rsidDel="00C462F8">
          <w:rPr>
            <w:rFonts w:ascii="Times New Roman" w:hAnsi="Times New Roman" w:cs="Times New Roman"/>
            <w:sz w:val="24"/>
            <w:szCs w:val="24"/>
            <w:vertAlign w:val="superscript"/>
          </w:rPr>
          <w:delText xml:space="preserve">2 </w:delText>
        </w:r>
        <w:r w:rsidRPr="00B9228F" w:rsidDel="00C462F8">
          <w:rPr>
            <w:rFonts w:ascii="Times New Roman" w:hAnsi="Times New Roman" w:cs="Times New Roman"/>
            <w:sz w:val="24"/>
            <w:szCs w:val="24"/>
          </w:rPr>
          <w:delText xml:space="preserve">test to assess any relationship between the pass/fail rates of the one-day and two-day models, SLO1 (p=.525) and SLO2 (p=.676)were insignificant at the 10% level. However, SLO3 had a significance of .070, indicating a relationship between passing SLO3 and instructional model, a relationship which seemed more beneficial to the one-day students on these questions. The one-day model had a handout to refer to while the two-day model did not. While the handout may be the source of this benefit, further examination is needed. </w:delText>
        </w:r>
      </w:del>
    </w:p>
    <w:p w:rsidR="00CC0CA6" w:rsidDel="00C462F8" w:rsidRDefault="00CC0CA6">
      <w:pPr>
        <w:autoSpaceDE w:val="0"/>
        <w:autoSpaceDN w:val="0"/>
        <w:adjustRightInd w:val="0"/>
        <w:spacing w:after="0" w:line="240" w:lineRule="auto"/>
        <w:rPr>
          <w:del w:id="426" w:author="Bourgeois, John P." w:date="2017-03-30T08:33:00Z"/>
          <w:rFonts w:ascii="Times New Roman" w:hAnsi="Times New Roman" w:cs="Times New Roman"/>
          <w:sz w:val="24"/>
          <w:szCs w:val="24"/>
        </w:rPr>
        <w:pPrChange w:id="427" w:author="NSUSER" w:date="2017-03-19T19:40:00Z">
          <w:pPr>
            <w:autoSpaceDE w:val="0"/>
            <w:autoSpaceDN w:val="0"/>
            <w:adjustRightInd w:val="0"/>
            <w:spacing w:after="0" w:line="240" w:lineRule="auto"/>
            <w:jc w:val="both"/>
          </w:pPr>
        </w:pPrChange>
      </w:pPr>
    </w:p>
    <w:p w:rsidR="00CC0CA6" w:rsidRPr="00B9228F" w:rsidDel="00C462F8" w:rsidRDefault="00CC0CA6">
      <w:pPr>
        <w:autoSpaceDE w:val="0"/>
        <w:autoSpaceDN w:val="0"/>
        <w:adjustRightInd w:val="0"/>
        <w:spacing w:after="0" w:line="240" w:lineRule="auto"/>
        <w:rPr>
          <w:del w:id="428" w:author="Bourgeois, John P." w:date="2017-03-30T08:33:00Z"/>
          <w:rFonts w:ascii="Times New Roman" w:hAnsi="Times New Roman" w:cs="Times New Roman"/>
          <w:sz w:val="24"/>
          <w:szCs w:val="24"/>
        </w:rPr>
        <w:pPrChange w:id="429" w:author="NSUSER" w:date="2017-03-19T19:40:00Z">
          <w:pPr>
            <w:autoSpaceDE w:val="0"/>
            <w:autoSpaceDN w:val="0"/>
            <w:adjustRightInd w:val="0"/>
            <w:spacing w:after="0" w:line="240" w:lineRule="auto"/>
            <w:jc w:val="both"/>
          </w:pPr>
        </w:pPrChange>
      </w:pPr>
      <w:del w:id="430" w:author="Bourgeois, John P." w:date="2017-03-30T08:33:00Z">
        <w:r w:rsidDel="00C462F8">
          <w:rPr>
            <w:rFonts w:ascii="Times New Roman" w:hAnsi="Times New Roman" w:cs="Times New Roman"/>
            <w:sz w:val="24"/>
            <w:szCs w:val="24"/>
          </w:rPr>
          <w:delText>TABLE 7</w:delText>
        </w:r>
      </w:del>
    </w:p>
    <w:p w:rsidR="00F06E18" w:rsidRPr="00B9228F" w:rsidDel="00C462F8" w:rsidRDefault="00F06E18">
      <w:pPr>
        <w:autoSpaceDE w:val="0"/>
        <w:autoSpaceDN w:val="0"/>
        <w:adjustRightInd w:val="0"/>
        <w:spacing w:after="0" w:line="240" w:lineRule="auto"/>
        <w:rPr>
          <w:del w:id="431" w:author="Bourgeois, John P." w:date="2017-03-30T08:33:00Z"/>
          <w:rFonts w:ascii="Times New Roman" w:hAnsi="Times New Roman" w:cs="Times New Roman"/>
          <w:sz w:val="24"/>
          <w:szCs w:val="24"/>
        </w:rPr>
        <w:pPrChange w:id="432" w:author="NSUSER" w:date="2017-03-19T19:40:00Z">
          <w:pPr>
            <w:autoSpaceDE w:val="0"/>
            <w:autoSpaceDN w:val="0"/>
            <w:adjustRightInd w:val="0"/>
            <w:spacing w:after="0" w:line="240" w:lineRule="auto"/>
            <w:jc w:val="both"/>
          </w:pPr>
        </w:pPrChange>
      </w:pPr>
    </w:p>
    <w:p w:rsidR="00F06E18" w:rsidRPr="00D066B9" w:rsidDel="00C462F8" w:rsidRDefault="00F06E18">
      <w:pPr>
        <w:autoSpaceDE w:val="0"/>
        <w:autoSpaceDN w:val="0"/>
        <w:adjustRightInd w:val="0"/>
        <w:spacing w:after="0" w:line="240" w:lineRule="auto"/>
        <w:rPr>
          <w:del w:id="433" w:author="Bourgeois, John P." w:date="2017-03-30T08:33:00Z"/>
          <w:rFonts w:ascii="Times New Roman" w:hAnsi="Times New Roman" w:cs="Times New Roman"/>
          <w:sz w:val="24"/>
          <w:szCs w:val="24"/>
        </w:rPr>
        <w:pPrChange w:id="434" w:author="NSUSER" w:date="2017-03-19T19:40:00Z">
          <w:pPr>
            <w:autoSpaceDE w:val="0"/>
            <w:autoSpaceDN w:val="0"/>
            <w:adjustRightInd w:val="0"/>
            <w:spacing w:after="0" w:line="240" w:lineRule="auto"/>
            <w:jc w:val="both"/>
          </w:pPr>
        </w:pPrChange>
      </w:pPr>
      <w:del w:id="435" w:author="Bourgeois, John P." w:date="2017-03-30T08:33:00Z">
        <w:r w:rsidRPr="00B9228F" w:rsidDel="00C462F8">
          <w:rPr>
            <w:rFonts w:ascii="Times New Roman" w:hAnsi="Times New Roman" w:cs="Times New Roman"/>
            <w:sz w:val="24"/>
            <w:szCs w:val="24"/>
          </w:rPr>
          <w:delText>Regardless, the effect of half an hour of bibliographic instruction compared to a full hour was not statistically different. Functionally, these results will not influence how instruction is offered to UNIV 101, though handouts may be incorporated into two-day library sessions to see if SLO3 improves.</w:delText>
        </w:r>
      </w:del>
    </w:p>
    <w:p w:rsidR="00CC0CA6" w:rsidDel="00C462F8" w:rsidRDefault="00CC0CA6">
      <w:pPr>
        <w:spacing w:line="240" w:lineRule="auto"/>
        <w:rPr>
          <w:del w:id="436" w:author="Bourgeois, John P." w:date="2017-03-30T08:33:00Z"/>
          <w:rFonts w:ascii="Times New Roman" w:eastAsia="Times New Roman" w:hAnsi="Times New Roman" w:cs="Times New Roman"/>
          <w:color w:val="000000"/>
          <w:sz w:val="24"/>
          <w:szCs w:val="24"/>
        </w:rPr>
        <w:pPrChange w:id="437" w:author="NSUSER" w:date="2017-03-19T19:40:00Z">
          <w:pPr>
            <w:spacing w:line="240" w:lineRule="auto"/>
            <w:jc w:val="both"/>
          </w:pPr>
        </w:pPrChange>
      </w:pPr>
    </w:p>
    <w:p w:rsidR="00E50C9C" w:rsidRPr="00CC0CA6" w:rsidDel="00C462F8" w:rsidRDefault="00CC0CA6">
      <w:pPr>
        <w:spacing w:line="240" w:lineRule="auto"/>
        <w:rPr>
          <w:del w:id="438" w:author="Bourgeois, John P." w:date="2017-03-30T08:33:00Z"/>
          <w:rFonts w:ascii="Times New Roman" w:eastAsia="Times New Roman" w:hAnsi="Times New Roman" w:cs="Times New Roman"/>
          <w:color w:val="000000"/>
          <w:sz w:val="24"/>
          <w:szCs w:val="24"/>
        </w:rPr>
        <w:pPrChange w:id="439" w:author="NSUSER" w:date="2017-03-19T19:40:00Z">
          <w:pPr>
            <w:spacing w:line="240" w:lineRule="auto"/>
            <w:jc w:val="both"/>
          </w:pPr>
        </w:pPrChange>
      </w:pPr>
      <w:del w:id="440" w:author="Bourgeois, John P." w:date="2017-03-30T08:33:00Z">
        <w:r w:rsidDel="00C462F8">
          <w:rPr>
            <w:rFonts w:ascii="Times New Roman" w:eastAsia="Times New Roman" w:hAnsi="Times New Roman" w:cs="Times New Roman"/>
            <w:color w:val="000000"/>
            <w:sz w:val="24"/>
            <w:szCs w:val="24"/>
          </w:rPr>
          <w:delText>TABLE 8</w:delText>
        </w:r>
      </w:del>
    </w:p>
    <w:p w:rsidR="00F06E18" w:rsidRPr="00B9228F" w:rsidDel="00C462F8" w:rsidRDefault="00F06E18">
      <w:pPr>
        <w:spacing w:line="240" w:lineRule="auto"/>
        <w:rPr>
          <w:del w:id="441" w:author="Bourgeois, John P." w:date="2017-03-30T08:33:00Z"/>
          <w:rFonts w:ascii="Times New Roman" w:eastAsia="Times New Roman" w:hAnsi="Times New Roman" w:cs="Times New Roman"/>
          <w:b/>
          <w:color w:val="000000"/>
          <w:sz w:val="24"/>
          <w:szCs w:val="24"/>
        </w:rPr>
        <w:pPrChange w:id="442" w:author="NSUSER" w:date="2017-03-19T19:40:00Z">
          <w:pPr>
            <w:spacing w:line="240" w:lineRule="auto"/>
            <w:jc w:val="both"/>
          </w:pPr>
        </w:pPrChange>
      </w:pPr>
      <w:del w:id="443" w:author="Bourgeois, John P." w:date="2017-03-30T08:33:00Z">
        <w:r w:rsidRPr="00B9228F" w:rsidDel="00C462F8">
          <w:rPr>
            <w:rFonts w:ascii="Times New Roman" w:eastAsia="Times New Roman" w:hAnsi="Times New Roman" w:cs="Times New Roman"/>
            <w:b/>
            <w:color w:val="000000"/>
            <w:sz w:val="24"/>
            <w:szCs w:val="24"/>
          </w:rPr>
          <w:delText>Conclusions</w:delText>
        </w:r>
      </w:del>
    </w:p>
    <w:p w:rsidR="002D0BDD" w:rsidDel="00C462F8" w:rsidRDefault="00411FAF">
      <w:pPr>
        <w:spacing w:line="240" w:lineRule="auto"/>
        <w:rPr>
          <w:del w:id="444" w:author="Bourgeois, John P." w:date="2017-03-30T08:33:00Z"/>
          <w:rFonts w:ascii="Times New Roman" w:eastAsia="Times New Roman" w:hAnsi="Times New Roman" w:cs="Times New Roman"/>
          <w:color w:val="000000"/>
          <w:sz w:val="24"/>
          <w:szCs w:val="24"/>
        </w:rPr>
        <w:pPrChange w:id="445" w:author="NSUSER" w:date="2017-03-19T19:40:00Z">
          <w:pPr>
            <w:spacing w:line="240" w:lineRule="auto"/>
            <w:jc w:val="both"/>
          </w:pPr>
        </w:pPrChange>
      </w:pPr>
      <w:del w:id="446" w:author="Bourgeois, John P." w:date="2017-03-30T08:33:00Z">
        <w:r w:rsidDel="00C462F8">
          <w:rPr>
            <w:rFonts w:ascii="Times New Roman" w:eastAsia="Times New Roman" w:hAnsi="Times New Roman" w:cs="Times New Roman"/>
            <w:color w:val="000000"/>
            <w:sz w:val="24"/>
            <w:szCs w:val="24"/>
          </w:rPr>
          <w:lastRenderedPageBreak/>
          <w:delText>The authors were surprised that this preliminary study reflects no statistical difference between the truncated “one-shot” and the</w:delText>
        </w:r>
        <w:r w:rsidR="002D0BDD" w:rsidDel="00C462F8">
          <w:rPr>
            <w:rFonts w:ascii="Times New Roman" w:eastAsia="Times New Roman" w:hAnsi="Times New Roman" w:cs="Times New Roman"/>
            <w:color w:val="000000"/>
            <w:sz w:val="24"/>
            <w:szCs w:val="24"/>
          </w:rPr>
          <w:delText xml:space="preserve"> two-day library sessions comprised of a lab class and tour.  Covariates that must be considered that would add to this </w:delText>
        </w:r>
        <w:r w:rsidR="002D0BDD" w:rsidRPr="00C6615C" w:rsidDel="00C462F8">
          <w:rPr>
            <w:rFonts w:ascii="Times New Roman" w:eastAsia="Times New Roman" w:hAnsi="Times New Roman" w:cs="Times New Roman"/>
            <w:color w:val="000000"/>
            <w:sz w:val="24"/>
            <w:szCs w:val="24"/>
            <w:rPrChange w:id="447" w:author="NSUSER" w:date="2017-03-19T15:47:00Z">
              <w:rPr>
                <w:rFonts w:ascii="Times New Roman" w:eastAsia="Times New Roman" w:hAnsi="Times New Roman" w:cs="Times New Roman"/>
                <w:i/>
                <w:color w:val="000000"/>
                <w:sz w:val="24"/>
                <w:szCs w:val="24"/>
              </w:rPr>
            </w:rPrChange>
          </w:rPr>
          <w:delText>conundrum</w:delText>
        </w:r>
        <w:r w:rsidR="002D0BDD" w:rsidDel="00C462F8">
          <w:rPr>
            <w:rFonts w:ascii="Times New Roman" w:eastAsia="Times New Roman" w:hAnsi="Times New Roman" w:cs="Times New Roman"/>
            <w:color w:val="000000"/>
            <w:sz w:val="24"/>
            <w:szCs w:val="24"/>
          </w:rPr>
          <w:delText xml:space="preserve"> </w:delText>
        </w:r>
        <w:r w:rsidR="00513CE6" w:rsidDel="00C462F8">
          <w:rPr>
            <w:rFonts w:ascii="Times New Roman" w:eastAsia="Times New Roman" w:hAnsi="Times New Roman" w:cs="Times New Roman"/>
            <w:color w:val="000000"/>
            <w:sz w:val="24"/>
            <w:szCs w:val="24"/>
          </w:rPr>
          <w:delText xml:space="preserve">(better word) </w:delText>
        </w:r>
        <w:r w:rsidR="002D0BDD" w:rsidDel="00C462F8">
          <w:rPr>
            <w:rFonts w:ascii="Times New Roman" w:eastAsia="Times New Roman" w:hAnsi="Times New Roman" w:cs="Times New Roman"/>
            <w:color w:val="000000"/>
            <w:sz w:val="24"/>
            <w:szCs w:val="24"/>
          </w:rPr>
          <w:delText>include:</w:delText>
        </w:r>
      </w:del>
    </w:p>
    <w:p w:rsidR="002D0BDD" w:rsidDel="00C462F8" w:rsidRDefault="002D0BDD">
      <w:pPr>
        <w:pStyle w:val="ListParagraph"/>
        <w:numPr>
          <w:ilvl w:val="0"/>
          <w:numId w:val="2"/>
        </w:numPr>
        <w:spacing w:line="240" w:lineRule="auto"/>
        <w:rPr>
          <w:del w:id="448" w:author="Bourgeois, John P." w:date="2017-03-30T08:33:00Z"/>
          <w:rFonts w:ascii="Times New Roman" w:eastAsia="Times New Roman" w:hAnsi="Times New Roman" w:cs="Times New Roman"/>
          <w:color w:val="000000"/>
          <w:sz w:val="24"/>
          <w:szCs w:val="24"/>
        </w:rPr>
        <w:pPrChange w:id="449" w:author="NSUSER" w:date="2017-03-19T19:40:00Z">
          <w:pPr>
            <w:pStyle w:val="ListParagraph"/>
            <w:numPr>
              <w:numId w:val="2"/>
            </w:numPr>
            <w:spacing w:line="240" w:lineRule="auto"/>
            <w:ind w:hanging="360"/>
            <w:jc w:val="both"/>
          </w:pPr>
        </w:pPrChange>
      </w:pPr>
      <w:del w:id="450" w:author="Bourgeois, John P." w:date="2017-03-30T08:33:00Z">
        <w:r w:rsidDel="00C462F8">
          <w:rPr>
            <w:rFonts w:ascii="Times New Roman" w:eastAsia="Times New Roman" w:hAnsi="Times New Roman" w:cs="Times New Roman"/>
            <w:color w:val="000000"/>
            <w:sz w:val="24"/>
            <w:szCs w:val="24"/>
          </w:rPr>
          <w:delText>By making the quiz for bonus points only, does that take the “teeth” out of the assignment?</w:delText>
        </w:r>
      </w:del>
    </w:p>
    <w:p w:rsidR="00513CE6" w:rsidDel="00C462F8" w:rsidRDefault="00513CE6">
      <w:pPr>
        <w:pStyle w:val="ListParagraph"/>
        <w:numPr>
          <w:ilvl w:val="0"/>
          <w:numId w:val="2"/>
        </w:numPr>
        <w:spacing w:line="240" w:lineRule="auto"/>
        <w:rPr>
          <w:del w:id="451" w:author="Bourgeois, John P." w:date="2017-03-30T08:33:00Z"/>
          <w:rFonts w:ascii="Times New Roman" w:eastAsia="Times New Roman" w:hAnsi="Times New Roman" w:cs="Times New Roman"/>
          <w:color w:val="000000"/>
          <w:sz w:val="24"/>
          <w:szCs w:val="24"/>
        </w:rPr>
        <w:pPrChange w:id="452" w:author="NSUSER" w:date="2017-03-19T19:40:00Z">
          <w:pPr>
            <w:pStyle w:val="ListParagraph"/>
            <w:numPr>
              <w:numId w:val="2"/>
            </w:numPr>
            <w:spacing w:line="240" w:lineRule="auto"/>
            <w:ind w:hanging="360"/>
            <w:jc w:val="both"/>
          </w:pPr>
        </w:pPrChange>
      </w:pPr>
      <w:del w:id="453" w:author="Bourgeois, John P." w:date="2017-03-30T08:33:00Z">
        <w:r w:rsidDel="00C462F8">
          <w:rPr>
            <w:rFonts w:ascii="Times New Roman" w:eastAsia="Times New Roman" w:hAnsi="Times New Roman" w:cs="Times New Roman"/>
            <w:color w:val="000000"/>
            <w:sz w:val="24"/>
            <w:szCs w:val="24"/>
          </w:rPr>
          <w:delText xml:space="preserve">The one-day students had a handout explaining the library’s resources in a very concise manner that the two-day students did not have since the two-day students had a full lab class reviewing these resources.  The handout was a pared down version of the UNIV 101 LibGuide and having this version </w:delText>
        </w:r>
        <w:r w:rsidDel="00C462F8">
          <w:rPr>
            <w:rFonts w:ascii="Times New Roman" w:eastAsia="Times New Roman" w:hAnsi="Times New Roman" w:cs="Times New Roman"/>
            <w:i/>
            <w:color w:val="000000"/>
            <w:sz w:val="24"/>
            <w:szCs w:val="24"/>
          </w:rPr>
          <w:delText>in hand</w:delText>
        </w:r>
        <w:r w:rsidDel="00C462F8">
          <w:rPr>
            <w:rFonts w:ascii="Times New Roman" w:eastAsia="Times New Roman" w:hAnsi="Times New Roman" w:cs="Times New Roman"/>
            <w:color w:val="000000"/>
            <w:sz w:val="24"/>
            <w:szCs w:val="24"/>
          </w:rPr>
          <w:delText xml:space="preserve"> may have made a difference, although no instructions were given to students that they could not use either the handout or LibGuide during the quiz.  </w:delText>
        </w:r>
      </w:del>
    </w:p>
    <w:p w:rsidR="00513CE6" w:rsidRPr="00513CE6" w:rsidDel="00C462F8" w:rsidRDefault="00513CE6">
      <w:pPr>
        <w:pStyle w:val="ListParagraph"/>
        <w:numPr>
          <w:ilvl w:val="0"/>
          <w:numId w:val="2"/>
        </w:numPr>
        <w:spacing w:line="240" w:lineRule="auto"/>
        <w:rPr>
          <w:del w:id="454" w:author="Bourgeois, John P." w:date="2017-03-30T08:33:00Z"/>
          <w:rFonts w:ascii="Times New Roman" w:eastAsia="Times New Roman" w:hAnsi="Times New Roman" w:cs="Times New Roman"/>
          <w:color w:val="000000"/>
          <w:sz w:val="24"/>
          <w:szCs w:val="24"/>
        </w:rPr>
        <w:pPrChange w:id="455" w:author="NSUSER" w:date="2017-03-19T19:40:00Z">
          <w:pPr>
            <w:pStyle w:val="ListParagraph"/>
            <w:numPr>
              <w:numId w:val="2"/>
            </w:numPr>
            <w:spacing w:line="240" w:lineRule="auto"/>
            <w:ind w:hanging="360"/>
            <w:jc w:val="both"/>
          </w:pPr>
        </w:pPrChange>
      </w:pPr>
      <w:del w:id="456" w:author="Bourgeois, John P." w:date="2017-03-30T08:33:00Z">
        <w:r w:rsidDel="00C462F8">
          <w:rPr>
            <w:rFonts w:ascii="Times New Roman" w:eastAsia="Times New Roman" w:hAnsi="Times New Roman" w:cs="Times New Roman"/>
            <w:color w:val="000000"/>
            <w:sz w:val="24"/>
            <w:szCs w:val="24"/>
          </w:rPr>
          <w:delText xml:space="preserve">Were there different motivations to take the quiz </w:delText>
        </w:r>
        <w:r w:rsidRPr="00513CE6" w:rsidDel="00C462F8">
          <w:rPr>
            <w:rFonts w:ascii="Times New Roman" w:eastAsia="Times New Roman" w:hAnsi="Times New Roman" w:cs="Times New Roman"/>
            <w:color w:val="000000"/>
            <w:sz w:val="24"/>
            <w:szCs w:val="24"/>
          </w:rPr>
          <w:delText>since each professor could assign as many points to the bonus quiz as they deemed fit.</w:delText>
        </w:r>
      </w:del>
    </w:p>
    <w:p w:rsidR="00513CE6" w:rsidDel="00C462F8" w:rsidRDefault="00513CE6">
      <w:pPr>
        <w:pStyle w:val="ListParagraph"/>
        <w:numPr>
          <w:ilvl w:val="0"/>
          <w:numId w:val="2"/>
        </w:numPr>
        <w:spacing w:line="240" w:lineRule="auto"/>
        <w:rPr>
          <w:del w:id="457" w:author="Bourgeois, John P." w:date="2017-03-30T08:33:00Z"/>
          <w:rFonts w:ascii="Times New Roman" w:eastAsia="Times New Roman" w:hAnsi="Times New Roman" w:cs="Times New Roman"/>
          <w:color w:val="000000"/>
          <w:sz w:val="24"/>
          <w:szCs w:val="24"/>
        </w:rPr>
        <w:pPrChange w:id="458" w:author="NSUSER" w:date="2017-03-19T19:40:00Z">
          <w:pPr>
            <w:pStyle w:val="ListParagraph"/>
            <w:numPr>
              <w:numId w:val="2"/>
            </w:numPr>
            <w:spacing w:line="240" w:lineRule="auto"/>
            <w:ind w:hanging="360"/>
            <w:jc w:val="both"/>
          </w:pPr>
        </w:pPrChange>
      </w:pPr>
      <w:del w:id="459" w:author="Bourgeois, John P." w:date="2017-03-30T08:33:00Z">
        <w:r w:rsidDel="00C462F8">
          <w:rPr>
            <w:rFonts w:ascii="Times New Roman" w:eastAsia="Times New Roman" w:hAnsi="Times New Roman" w:cs="Times New Roman"/>
            <w:color w:val="000000"/>
            <w:sz w:val="24"/>
            <w:szCs w:val="24"/>
          </w:rPr>
          <w:delText>Was the student response rate due to students who felt they needed the bonus points because they were not doing well in the course? Was this a timing issue, where students in the beginning of the semester did not take it as much as students who were taught near the end of the semester?</w:delText>
        </w:r>
      </w:del>
    </w:p>
    <w:p w:rsidR="002D0BDD" w:rsidRPr="002D0BDD" w:rsidDel="00C462F8" w:rsidRDefault="002D0BDD">
      <w:pPr>
        <w:pStyle w:val="ListParagraph"/>
        <w:spacing w:line="240" w:lineRule="auto"/>
        <w:rPr>
          <w:del w:id="460" w:author="Bourgeois, John P." w:date="2017-03-30T08:33:00Z"/>
          <w:rFonts w:ascii="Times New Roman" w:eastAsia="Times New Roman" w:hAnsi="Times New Roman" w:cs="Times New Roman"/>
          <w:color w:val="000000"/>
          <w:sz w:val="24"/>
          <w:szCs w:val="24"/>
        </w:rPr>
        <w:pPrChange w:id="461" w:author="NSUSER" w:date="2017-03-19T19:40:00Z">
          <w:pPr>
            <w:pStyle w:val="ListParagraph"/>
            <w:spacing w:line="240" w:lineRule="auto"/>
            <w:jc w:val="both"/>
          </w:pPr>
        </w:pPrChange>
      </w:pPr>
    </w:p>
    <w:p w:rsidR="00F06E18" w:rsidRPr="00B9228F" w:rsidDel="00C462F8" w:rsidRDefault="002D0BDD">
      <w:pPr>
        <w:spacing w:line="240" w:lineRule="auto"/>
        <w:rPr>
          <w:del w:id="462" w:author="Bourgeois, John P." w:date="2017-03-30T08:33:00Z"/>
          <w:rFonts w:ascii="Times New Roman" w:hAnsi="Times New Roman" w:cs="Times New Roman"/>
          <w:sz w:val="24"/>
          <w:szCs w:val="24"/>
        </w:rPr>
        <w:pPrChange w:id="463" w:author="NSUSER" w:date="2017-03-19T19:40:00Z">
          <w:pPr>
            <w:spacing w:line="240" w:lineRule="auto"/>
            <w:jc w:val="both"/>
          </w:pPr>
        </w:pPrChange>
      </w:pPr>
      <w:del w:id="464" w:author="Bourgeois, John P." w:date="2017-03-30T08:33:00Z">
        <w:r w:rsidDel="00C462F8">
          <w:rPr>
            <w:rFonts w:ascii="Times New Roman" w:eastAsia="Times New Roman" w:hAnsi="Times New Roman" w:cs="Times New Roman"/>
            <w:color w:val="000000"/>
            <w:sz w:val="24"/>
            <w:szCs w:val="24"/>
          </w:rPr>
          <w:delText xml:space="preserve">Moving forward into the coming fall semester, the authors have removed the tour from the </w:delText>
        </w:r>
        <w:r w:rsidR="00513CE6" w:rsidDel="00C462F8">
          <w:rPr>
            <w:rFonts w:ascii="Times New Roman" w:eastAsia="Times New Roman" w:hAnsi="Times New Roman" w:cs="Times New Roman"/>
            <w:color w:val="000000"/>
            <w:sz w:val="24"/>
            <w:szCs w:val="24"/>
          </w:rPr>
          <w:delText>UNIV 101 seminar and have incorporated a second lab day.  The</w:delText>
        </w:r>
        <w:r w:rsidR="0086614D" w:rsidDel="00C462F8">
          <w:rPr>
            <w:rFonts w:ascii="Times New Roman" w:eastAsia="Times New Roman" w:hAnsi="Times New Roman" w:cs="Times New Roman"/>
            <w:color w:val="000000"/>
            <w:sz w:val="24"/>
            <w:szCs w:val="24"/>
          </w:rPr>
          <w:delText xml:space="preserve"> library </w:delText>
        </w:r>
        <w:r w:rsidR="00513CE6" w:rsidDel="00C462F8">
          <w:rPr>
            <w:rFonts w:ascii="Times New Roman" w:eastAsia="Times New Roman" w:hAnsi="Times New Roman" w:cs="Times New Roman"/>
            <w:color w:val="000000"/>
            <w:sz w:val="24"/>
            <w:szCs w:val="24"/>
          </w:rPr>
          <w:delText>assignment used in the upcoming classes w</w:delText>
        </w:r>
        <w:r w:rsidR="0086614D" w:rsidDel="00C462F8">
          <w:rPr>
            <w:rFonts w:ascii="Times New Roman" w:eastAsia="Times New Roman" w:hAnsi="Times New Roman" w:cs="Times New Roman"/>
            <w:color w:val="000000"/>
            <w:sz w:val="24"/>
            <w:szCs w:val="24"/>
          </w:rPr>
          <w:delText>ill be a 7 question written assessment</w:delText>
        </w:r>
        <w:r w:rsidR="00513CE6" w:rsidDel="00C462F8">
          <w:rPr>
            <w:rFonts w:ascii="Times New Roman" w:eastAsia="Times New Roman" w:hAnsi="Times New Roman" w:cs="Times New Roman"/>
            <w:color w:val="000000"/>
            <w:sz w:val="24"/>
            <w:szCs w:val="24"/>
          </w:rPr>
          <w:delText xml:space="preserve"> requiring face-to-face students to do a self-guided tour of the various library departments and a critical thinking exercise incorporating the use of the CRAAP method to evaluate an ar</w:delText>
        </w:r>
        <w:r w:rsidR="0086614D" w:rsidDel="00C462F8">
          <w:rPr>
            <w:rFonts w:ascii="Times New Roman" w:eastAsia="Times New Roman" w:hAnsi="Times New Roman" w:cs="Times New Roman"/>
            <w:color w:val="000000"/>
            <w:sz w:val="24"/>
            <w:szCs w:val="24"/>
          </w:rPr>
          <w:delText xml:space="preserve">ticle that will be on reserve. UNIV 101 professors have agreed to give the assignment the needed weight of 50 points (not bonus points) to ensure that students finish the assignment.  A similar assignment will be given to UNIV 101 distance education students, but with more a focus on how to access materials remotely (as they would need to since they are not on campus).  The authors hope that this new assessment tool will be a better indication of student learning as well as gaps in our instruction.  </w:delText>
        </w:r>
        <w:r w:rsidR="00F06E18" w:rsidRPr="00B9228F" w:rsidDel="00C462F8">
          <w:rPr>
            <w:rFonts w:ascii="Times New Roman" w:hAnsi="Times New Roman" w:cs="Times New Roman"/>
            <w:sz w:val="24"/>
            <w:szCs w:val="24"/>
          </w:rPr>
          <w:br w:type="page"/>
        </w:r>
      </w:del>
    </w:p>
    <w:p w:rsidR="00F06E18" w:rsidRPr="004C7A51" w:rsidDel="00C462F8" w:rsidRDefault="00F06E18">
      <w:pPr>
        <w:spacing w:line="240" w:lineRule="auto"/>
        <w:rPr>
          <w:del w:id="465" w:author="Bourgeois, John P." w:date="2017-03-30T08:33:00Z"/>
          <w:rFonts w:ascii="Times New Roman" w:hAnsi="Times New Roman" w:cs="Times New Roman"/>
          <w:b/>
          <w:sz w:val="24"/>
          <w:szCs w:val="24"/>
        </w:rPr>
        <w:pPrChange w:id="466" w:author="NSUSER" w:date="2017-03-19T19:40:00Z">
          <w:pPr>
            <w:spacing w:line="240" w:lineRule="auto"/>
            <w:jc w:val="both"/>
          </w:pPr>
        </w:pPrChange>
      </w:pPr>
      <w:del w:id="467" w:author="Bourgeois, John P." w:date="2017-03-30T08:33:00Z">
        <w:r w:rsidRPr="004C7A51" w:rsidDel="00C462F8">
          <w:rPr>
            <w:rFonts w:ascii="Times New Roman" w:hAnsi="Times New Roman" w:cs="Times New Roman"/>
            <w:b/>
            <w:sz w:val="24"/>
            <w:szCs w:val="24"/>
          </w:rPr>
          <w:lastRenderedPageBreak/>
          <w:delText>References</w:delText>
        </w:r>
      </w:del>
    </w:p>
    <w:p w:rsidR="00F06E18" w:rsidRPr="00B9228F" w:rsidDel="00C462F8" w:rsidRDefault="00F06E18">
      <w:pPr>
        <w:spacing w:line="240" w:lineRule="auto"/>
        <w:ind w:left="720" w:hanging="720"/>
        <w:rPr>
          <w:del w:id="468" w:author="Bourgeois, John P." w:date="2017-03-30T08:33:00Z"/>
          <w:rFonts w:ascii="Times New Roman" w:hAnsi="Times New Roman" w:cs="Times New Roman"/>
          <w:sz w:val="24"/>
          <w:szCs w:val="24"/>
        </w:rPr>
        <w:pPrChange w:id="469" w:author="NSUSER" w:date="2017-03-19T19:40:00Z">
          <w:pPr>
            <w:spacing w:line="240" w:lineRule="auto"/>
            <w:ind w:left="720" w:hanging="720"/>
            <w:jc w:val="both"/>
          </w:pPr>
        </w:pPrChange>
      </w:pPr>
      <w:del w:id="470" w:author="Bourgeois, John P." w:date="2017-03-30T08:33:00Z">
        <w:r w:rsidRPr="00B9228F" w:rsidDel="00C462F8">
          <w:rPr>
            <w:rFonts w:ascii="Times New Roman" w:hAnsi="Times New Roman" w:cs="Times New Roman"/>
            <w:sz w:val="24"/>
            <w:szCs w:val="24"/>
          </w:rPr>
          <w:delText xml:space="preserve">Ackerson, L. G., &amp; Young, V. E. (1994). Evaluating the impact of library instruction methods on the quality of student research. </w:delText>
        </w:r>
        <w:r w:rsidRPr="00B9228F" w:rsidDel="00C462F8">
          <w:rPr>
            <w:rFonts w:ascii="Times New Roman" w:hAnsi="Times New Roman" w:cs="Times New Roman"/>
            <w:i/>
            <w:sz w:val="24"/>
            <w:szCs w:val="24"/>
          </w:rPr>
          <w:delText>Research Strategies</w:delText>
        </w:r>
        <w:r w:rsidRPr="00B9228F" w:rsidDel="00C462F8">
          <w:rPr>
            <w:rFonts w:ascii="Times New Roman" w:hAnsi="Times New Roman" w:cs="Times New Roman"/>
            <w:sz w:val="24"/>
            <w:szCs w:val="24"/>
          </w:rPr>
          <w:delText xml:space="preserve">, </w:delText>
        </w:r>
        <w:r w:rsidRPr="00B9228F" w:rsidDel="00C462F8">
          <w:rPr>
            <w:rFonts w:ascii="Times New Roman" w:hAnsi="Times New Roman" w:cs="Times New Roman"/>
            <w:i/>
            <w:sz w:val="24"/>
            <w:szCs w:val="24"/>
          </w:rPr>
          <w:delText>12</w:delText>
        </w:r>
        <w:r w:rsidRPr="00B9228F" w:rsidDel="00C462F8">
          <w:rPr>
            <w:rFonts w:ascii="Times New Roman" w:hAnsi="Times New Roman" w:cs="Times New Roman"/>
            <w:sz w:val="24"/>
            <w:szCs w:val="24"/>
          </w:rPr>
          <w:delText>(3), 132-144.</w:delText>
        </w:r>
      </w:del>
    </w:p>
    <w:p w:rsidR="00B41F35" w:rsidRPr="00B9228F" w:rsidDel="00C462F8" w:rsidRDefault="00B41F35">
      <w:pPr>
        <w:spacing w:line="240" w:lineRule="auto"/>
        <w:ind w:left="720" w:hanging="720"/>
        <w:rPr>
          <w:del w:id="471" w:author="Bourgeois, John P." w:date="2017-03-30T08:33:00Z"/>
          <w:rFonts w:ascii="Times New Roman" w:hAnsi="Times New Roman" w:cs="Times New Roman"/>
          <w:sz w:val="24"/>
          <w:szCs w:val="24"/>
        </w:rPr>
        <w:pPrChange w:id="472" w:author="NSUSER" w:date="2017-03-19T19:40:00Z">
          <w:pPr>
            <w:spacing w:line="240" w:lineRule="auto"/>
            <w:ind w:left="720" w:hanging="720"/>
            <w:jc w:val="both"/>
          </w:pPr>
        </w:pPrChange>
      </w:pPr>
      <w:del w:id="473" w:author="Bourgeois, John P." w:date="2017-03-30T08:33:00Z">
        <w:r w:rsidRPr="00B9228F" w:rsidDel="00C462F8">
          <w:rPr>
            <w:rFonts w:ascii="Times New Roman" w:hAnsi="Times New Roman" w:cs="Times New Roman"/>
            <w:sz w:val="24"/>
            <w:szCs w:val="24"/>
          </w:rPr>
          <w:delText xml:space="preserve">Association of College and Research Libraries. (2016). </w:delText>
        </w:r>
        <w:r w:rsidRPr="00B9228F" w:rsidDel="00C462F8">
          <w:rPr>
            <w:rFonts w:ascii="Times New Roman" w:hAnsi="Times New Roman" w:cs="Times New Roman"/>
            <w:i/>
            <w:sz w:val="24"/>
            <w:szCs w:val="24"/>
          </w:rPr>
          <w:delText xml:space="preserve">Documented library contributions to student learning and success: Building evidence with team-based assessment in action campus projects. </w:delText>
        </w:r>
        <w:r w:rsidR="00063FBF" w:rsidRPr="00B9228F" w:rsidDel="00C462F8">
          <w:rPr>
            <w:rFonts w:ascii="Times New Roman" w:hAnsi="Times New Roman" w:cs="Times New Roman"/>
            <w:sz w:val="24"/>
            <w:szCs w:val="24"/>
          </w:rPr>
          <w:delText xml:space="preserve">Retrieved from </w:delText>
        </w:r>
        <w:r w:rsidR="005E6F13" w:rsidDel="00C462F8">
          <w:fldChar w:fldCharType="begin"/>
        </w:r>
        <w:r w:rsidR="005E6F13" w:rsidDel="00C462F8">
          <w:delInstrText xml:space="preserve"> HYPERLINK "http://www.ala.org/acrl/sites/ala.org.acrl/files/content/issues/value/contributions_y2.pdf" </w:delInstrText>
        </w:r>
        <w:r w:rsidR="005E6F13" w:rsidDel="00C462F8">
          <w:fldChar w:fldCharType="separate"/>
        </w:r>
        <w:r w:rsidR="00063FBF" w:rsidRPr="00B9228F" w:rsidDel="00C462F8">
          <w:rPr>
            <w:rStyle w:val="Hyperlink"/>
            <w:rFonts w:ascii="Times New Roman" w:hAnsi="Times New Roman" w:cs="Times New Roman"/>
            <w:sz w:val="24"/>
            <w:szCs w:val="24"/>
          </w:rPr>
          <w:delText>http://www.ala.org/acrl/sites/ala.org.acrl/files/content/issues/value/contributions_y2.pdf</w:delText>
        </w:r>
        <w:r w:rsidR="005E6F13" w:rsidDel="00C462F8">
          <w:rPr>
            <w:rStyle w:val="Hyperlink"/>
            <w:rFonts w:ascii="Times New Roman" w:hAnsi="Times New Roman" w:cs="Times New Roman"/>
            <w:sz w:val="24"/>
            <w:szCs w:val="24"/>
          </w:rPr>
          <w:fldChar w:fldCharType="end"/>
        </w:r>
        <w:r w:rsidR="00063FBF"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474" w:author="Bourgeois, John P." w:date="2017-03-30T08:33:00Z"/>
          <w:rFonts w:ascii="Times New Roman" w:hAnsi="Times New Roman" w:cs="Times New Roman"/>
          <w:sz w:val="24"/>
          <w:szCs w:val="24"/>
        </w:rPr>
        <w:pPrChange w:id="475" w:author="NSUSER" w:date="2017-03-19T19:40:00Z">
          <w:pPr>
            <w:spacing w:line="240" w:lineRule="auto"/>
            <w:ind w:left="720" w:hanging="720"/>
            <w:jc w:val="both"/>
          </w:pPr>
        </w:pPrChange>
      </w:pPr>
      <w:del w:id="476" w:author="Bourgeois, John P." w:date="2017-03-30T08:33:00Z">
        <w:r w:rsidRPr="00B9228F" w:rsidDel="00C462F8">
          <w:rPr>
            <w:rFonts w:ascii="Times New Roman" w:hAnsi="Times New Roman" w:cs="Times New Roman"/>
            <w:sz w:val="24"/>
            <w:szCs w:val="24"/>
          </w:rPr>
          <w:delText xml:space="preserve">Badke, W. (2009, March/April). Ramping up the one-shot. </w:delText>
        </w:r>
        <w:r w:rsidRPr="00B9228F" w:rsidDel="00C462F8">
          <w:rPr>
            <w:rFonts w:ascii="Times New Roman" w:hAnsi="Times New Roman" w:cs="Times New Roman"/>
            <w:i/>
            <w:sz w:val="24"/>
            <w:szCs w:val="24"/>
          </w:rPr>
          <w:delText>Online, 33</w:delText>
        </w:r>
        <w:r w:rsidRPr="00B9228F" w:rsidDel="00C462F8">
          <w:rPr>
            <w:rFonts w:ascii="Times New Roman" w:hAnsi="Times New Roman" w:cs="Times New Roman"/>
            <w:sz w:val="24"/>
            <w:szCs w:val="24"/>
          </w:rPr>
          <w:delText>(2), 47-49.</w:delText>
        </w:r>
      </w:del>
    </w:p>
    <w:p w:rsidR="00F06E18" w:rsidRPr="00B9228F" w:rsidDel="00C462F8" w:rsidRDefault="00F06E18">
      <w:pPr>
        <w:spacing w:line="240" w:lineRule="auto"/>
        <w:ind w:left="720" w:hanging="720"/>
        <w:rPr>
          <w:del w:id="477" w:author="Bourgeois, John P." w:date="2017-03-30T08:33:00Z"/>
          <w:rFonts w:ascii="Times New Roman" w:hAnsi="Times New Roman" w:cs="Times New Roman"/>
          <w:sz w:val="24"/>
          <w:szCs w:val="24"/>
        </w:rPr>
        <w:pPrChange w:id="478" w:author="NSUSER" w:date="2017-03-19T19:40:00Z">
          <w:pPr>
            <w:spacing w:line="240" w:lineRule="auto"/>
            <w:ind w:left="720" w:hanging="720"/>
            <w:jc w:val="both"/>
          </w:pPr>
        </w:pPrChange>
      </w:pPr>
      <w:del w:id="479" w:author="Bourgeois, John P." w:date="2017-03-30T08:33:00Z">
        <w:r w:rsidRPr="00B9228F" w:rsidDel="00C462F8">
          <w:rPr>
            <w:rFonts w:ascii="Times New Roman" w:hAnsi="Times New Roman" w:cs="Times New Roman"/>
            <w:sz w:val="24"/>
            <w:szCs w:val="24"/>
          </w:rPr>
          <w:delText xml:space="preserve">Bean, T. M., &amp; Thomas, S. N. (2010). Being like both: Library instruction methods that outshine the one-shot. </w:delText>
        </w:r>
        <w:r w:rsidRPr="00B9228F" w:rsidDel="00C462F8">
          <w:rPr>
            <w:rFonts w:ascii="Times New Roman" w:hAnsi="Times New Roman" w:cs="Times New Roman"/>
            <w:i/>
            <w:sz w:val="24"/>
            <w:szCs w:val="24"/>
          </w:rPr>
          <w:delText>Public Services Quarterly, 6</w:delText>
        </w:r>
        <w:r w:rsidRPr="00B9228F" w:rsidDel="00C462F8">
          <w:rPr>
            <w:rFonts w:ascii="Times New Roman" w:hAnsi="Times New Roman" w:cs="Times New Roman"/>
            <w:sz w:val="24"/>
            <w:szCs w:val="24"/>
          </w:rPr>
          <w:delText>, 237-249. doi:</w:delText>
        </w:r>
      </w:del>
      <w:ins w:id="480" w:author="Information Technology" w:date="2017-03-23T09:42:00Z">
        <w:del w:id="481" w:author="Bourgeois, John P." w:date="2017-03-30T08:33:00Z">
          <w:r w:rsidR="00DF61A0" w:rsidDel="00C462F8">
            <w:rPr>
              <w:rFonts w:ascii="Times New Roman" w:hAnsi="Times New Roman" w:cs="Times New Roman"/>
              <w:sz w:val="24"/>
              <w:szCs w:val="24"/>
            </w:rPr>
            <w:fldChar w:fldCharType="begin"/>
          </w:r>
          <w:r w:rsidR="00DF61A0" w:rsidDel="00C462F8">
            <w:rPr>
              <w:rFonts w:ascii="Times New Roman" w:hAnsi="Times New Roman" w:cs="Times New Roman"/>
              <w:sz w:val="24"/>
              <w:szCs w:val="24"/>
            </w:rPr>
            <w:delInstrText xml:space="preserve"> HYPERLINK "</w:delInstrText>
          </w:r>
        </w:del>
      </w:ins>
      <w:ins w:id="482" w:author="NSUSER" w:date="2017-03-19T20:15:00Z">
        <w:del w:id="483" w:author="Bourgeois, John P." w:date="2017-03-30T08:33:00Z">
          <w:r w:rsidR="00DF61A0" w:rsidRPr="00DF61A0" w:rsidDel="00C462F8">
            <w:rPr>
              <w:rPrChange w:id="484" w:author="Information Technology" w:date="2017-03-23T09:42:00Z">
                <w:rPr>
                  <w:rStyle w:val="Hyperlink"/>
                  <w:rFonts w:ascii="Times New Roman" w:hAnsi="Times New Roman" w:cs="Times New Roman"/>
                  <w:sz w:val="24"/>
                  <w:szCs w:val="24"/>
                </w:rPr>
              </w:rPrChange>
            </w:rPr>
            <w:delInstrText>http://dx.doi.org/</w:delInstrText>
          </w:r>
        </w:del>
      </w:ins>
      <w:del w:id="485" w:author="Bourgeois, John P." w:date="2017-03-30T08:33:00Z">
        <w:r w:rsidR="00DF61A0" w:rsidRPr="00DF61A0" w:rsidDel="00C462F8">
          <w:rPr>
            <w:rPrChange w:id="486" w:author="Information Technology" w:date="2017-03-23T09:42:00Z">
              <w:rPr>
                <w:rStyle w:val="Hyperlink"/>
                <w:rFonts w:ascii="Times New Roman" w:hAnsi="Times New Roman" w:cs="Times New Roman"/>
                <w:sz w:val="24"/>
                <w:szCs w:val="24"/>
              </w:rPr>
            </w:rPrChange>
          </w:rPr>
          <w:delInstrText>10.1080/15228959.2010.497746</w:delInstrText>
        </w:r>
      </w:del>
      <w:ins w:id="487" w:author="Information Technology" w:date="2017-03-23T09:42:00Z">
        <w:del w:id="488" w:author="Bourgeois, John P." w:date="2017-03-30T08:33:00Z">
          <w:r w:rsidR="00DF61A0" w:rsidDel="00C462F8">
            <w:rPr>
              <w:rFonts w:ascii="Times New Roman" w:hAnsi="Times New Roman" w:cs="Times New Roman"/>
              <w:sz w:val="24"/>
              <w:szCs w:val="24"/>
            </w:rPr>
            <w:delInstrText xml:space="preserve">" </w:delInstrText>
          </w:r>
          <w:r w:rsidR="00DF61A0" w:rsidDel="00C462F8">
            <w:rPr>
              <w:rFonts w:ascii="Times New Roman" w:hAnsi="Times New Roman" w:cs="Times New Roman"/>
              <w:sz w:val="24"/>
              <w:szCs w:val="24"/>
            </w:rPr>
            <w:fldChar w:fldCharType="separate"/>
          </w:r>
        </w:del>
      </w:ins>
      <w:ins w:id="489" w:author="NSUSER" w:date="2017-03-19T20:15:00Z">
        <w:del w:id="490" w:author="Bourgeois, John P." w:date="2017-03-30T08:33:00Z">
          <w:r w:rsidR="00DF61A0" w:rsidRPr="00DF61A0" w:rsidDel="00C462F8">
            <w:rPr>
              <w:rStyle w:val="Hyperlink"/>
              <w:rFonts w:ascii="Times New Roman" w:hAnsi="Times New Roman" w:cs="Times New Roman"/>
              <w:sz w:val="24"/>
              <w:szCs w:val="24"/>
            </w:rPr>
            <w:delText>http://dx.doi.org/</w:delText>
          </w:r>
        </w:del>
      </w:ins>
      <w:del w:id="491" w:author="Bourgeois, John P." w:date="2017-03-30T08:33:00Z">
        <w:r w:rsidR="00DF61A0" w:rsidRPr="00DF61A0" w:rsidDel="00C462F8">
          <w:rPr>
            <w:rStyle w:val="Hyperlink"/>
            <w:rFonts w:ascii="Times New Roman" w:hAnsi="Times New Roman" w:cs="Times New Roman"/>
            <w:sz w:val="24"/>
            <w:szCs w:val="24"/>
          </w:rPr>
          <w:delText xml:space="preserve"> 10.1080/15228959.2010.497746</w:delText>
        </w:r>
      </w:del>
      <w:ins w:id="492" w:author="Information Technology" w:date="2017-03-23T09:42:00Z">
        <w:del w:id="493" w:author="Bourgeois, John P." w:date="2017-03-30T08:33:00Z">
          <w:r w:rsidR="00DF61A0" w:rsidDel="00C462F8">
            <w:rPr>
              <w:rFonts w:ascii="Times New Roman" w:hAnsi="Times New Roman" w:cs="Times New Roman"/>
              <w:sz w:val="24"/>
              <w:szCs w:val="24"/>
            </w:rPr>
            <w:fldChar w:fldCharType="end"/>
          </w:r>
        </w:del>
      </w:ins>
      <w:ins w:id="494" w:author="NSUSER" w:date="2017-03-19T20:15:00Z">
        <w:del w:id="495" w:author="Bourgeois, John P." w:date="2017-03-30T08:33:00Z">
          <w:r w:rsidR="00F5470B" w:rsidDel="00C462F8">
            <w:rPr>
              <w:rFonts w:ascii="Times New Roman" w:hAnsi="Times New Roman" w:cs="Times New Roman"/>
              <w:sz w:val="24"/>
              <w:szCs w:val="24"/>
            </w:rPr>
            <w:delText xml:space="preserve"> </w:delText>
          </w:r>
        </w:del>
      </w:ins>
    </w:p>
    <w:p w:rsidR="00F06E18" w:rsidRPr="00B9228F" w:rsidDel="00C462F8" w:rsidRDefault="00F06E18">
      <w:pPr>
        <w:spacing w:line="240" w:lineRule="auto"/>
        <w:ind w:left="720" w:hanging="720"/>
        <w:rPr>
          <w:del w:id="496" w:author="Bourgeois, John P." w:date="2017-03-30T08:33:00Z"/>
          <w:rFonts w:ascii="Times New Roman" w:hAnsi="Times New Roman" w:cs="Times New Roman"/>
          <w:sz w:val="24"/>
          <w:szCs w:val="24"/>
        </w:rPr>
        <w:pPrChange w:id="497" w:author="NSUSER" w:date="2017-03-19T19:40:00Z">
          <w:pPr>
            <w:spacing w:line="240" w:lineRule="auto"/>
            <w:ind w:left="720" w:hanging="720"/>
            <w:jc w:val="both"/>
          </w:pPr>
        </w:pPrChange>
      </w:pPr>
      <w:del w:id="498" w:author="Bourgeois, John P." w:date="2017-03-30T08:33:00Z">
        <w:r w:rsidRPr="00B9228F" w:rsidDel="00C462F8">
          <w:rPr>
            <w:rFonts w:ascii="Times New Roman" w:hAnsi="Times New Roman" w:cs="Times New Roman"/>
            <w:sz w:val="24"/>
            <w:szCs w:val="24"/>
          </w:rPr>
          <w:delText xml:space="preserve">Beile, P. M. (2003). Effectiveness of course-integrated and repeated library instruction on library skills of education students. </w:delText>
        </w:r>
        <w:r w:rsidRPr="00B9228F" w:rsidDel="00C462F8">
          <w:rPr>
            <w:rFonts w:ascii="Times New Roman" w:hAnsi="Times New Roman" w:cs="Times New Roman"/>
            <w:i/>
            <w:sz w:val="24"/>
            <w:szCs w:val="24"/>
          </w:rPr>
          <w:delText>Journal of Educational Media &amp; Library Sciences, 40</w:delText>
        </w:r>
        <w:r w:rsidRPr="00B9228F" w:rsidDel="00C462F8">
          <w:rPr>
            <w:rFonts w:ascii="Times New Roman" w:hAnsi="Times New Roman" w:cs="Times New Roman"/>
            <w:sz w:val="24"/>
            <w:szCs w:val="24"/>
          </w:rPr>
          <w:delText xml:space="preserve">(3), 271-277. </w:delText>
        </w:r>
        <w:r w:rsidR="005E6F13" w:rsidDel="00C462F8">
          <w:fldChar w:fldCharType="begin"/>
        </w:r>
        <w:r w:rsidR="005E6F13" w:rsidDel="00C462F8">
          <w:delInstrText xml:space="preserve"> HYPERLINK "http://joemls.dils.tku.edu.tw/fulltext/40/40-3/271-277.pdf" </w:delInstrText>
        </w:r>
        <w:r w:rsidR="005E6F13" w:rsidDel="00C462F8">
          <w:fldChar w:fldCharType="separate"/>
        </w:r>
        <w:r w:rsidRPr="00B9228F" w:rsidDel="00C462F8">
          <w:rPr>
            <w:rStyle w:val="Hyperlink"/>
            <w:rFonts w:ascii="Times New Roman" w:hAnsi="Times New Roman" w:cs="Times New Roman"/>
            <w:sz w:val="24"/>
            <w:szCs w:val="24"/>
          </w:rPr>
          <w:delText>http://joemls.dils.tku.edu.tw/fulltext/40/40-3/271-277.pdf</w:delText>
        </w:r>
        <w:r w:rsidR="005E6F13" w:rsidDel="00C462F8">
          <w:rPr>
            <w:rStyle w:val="Hyperlink"/>
            <w:rFonts w:ascii="Times New Roman" w:hAnsi="Times New Roman" w:cs="Times New Roman"/>
            <w:sz w:val="24"/>
            <w:szCs w:val="24"/>
          </w:rPr>
          <w:fldChar w:fldCharType="end"/>
        </w:r>
      </w:del>
    </w:p>
    <w:p w:rsidR="00F06E18" w:rsidRPr="00B9228F" w:rsidDel="00C462F8" w:rsidRDefault="00F06E18">
      <w:pPr>
        <w:spacing w:line="240" w:lineRule="auto"/>
        <w:ind w:left="720" w:hanging="720"/>
        <w:rPr>
          <w:del w:id="499" w:author="Bourgeois, John P." w:date="2017-03-30T08:33:00Z"/>
          <w:rFonts w:ascii="Times New Roman" w:hAnsi="Times New Roman" w:cs="Times New Roman"/>
          <w:sz w:val="24"/>
          <w:szCs w:val="24"/>
        </w:rPr>
        <w:pPrChange w:id="500" w:author="NSUSER" w:date="2017-03-19T19:40:00Z">
          <w:pPr>
            <w:spacing w:line="240" w:lineRule="auto"/>
            <w:ind w:left="720" w:hanging="720"/>
            <w:jc w:val="both"/>
          </w:pPr>
        </w:pPrChange>
      </w:pPr>
      <w:del w:id="501" w:author="Bourgeois, John P." w:date="2017-03-30T08:33:00Z">
        <w:r w:rsidRPr="00B9228F" w:rsidDel="00C462F8">
          <w:rPr>
            <w:rFonts w:ascii="Times New Roman" w:hAnsi="Times New Roman" w:cs="Times New Roman"/>
            <w:sz w:val="24"/>
            <w:szCs w:val="24"/>
          </w:rPr>
          <w:delText xml:space="preserve">Booth, C., Lowe, M. S., Tagge, N., &amp; Stone, S. M. (2015). Degrees of impact: Analyzing the effects of progressive librarian course collaborations on student performance. </w:delText>
        </w:r>
        <w:r w:rsidRPr="00B9228F" w:rsidDel="00C462F8">
          <w:rPr>
            <w:rFonts w:ascii="Times New Roman" w:hAnsi="Times New Roman" w:cs="Times New Roman"/>
            <w:i/>
            <w:sz w:val="24"/>
            <w:szCs w:val="24"/>
          </w:rPr>
          <w:delText>College &amp; Research Libraries, 76</w:delText>
        </w:r>
        <w:r w:rsidRPr="00B9228F" w:rsidDel="00C462F8">
          <w:rPr>
            <w:rFonts w:ascii="Times New Roman" w:hAnsi="Times New Roman" w:cs="Times New Roman"/>
            <w:sz w:val="24"/>
            <w:szCs w:val="24"/>
          </w:rPr>
          <w:delText xml:space="preserve">(5), 623-651. </w:delText>
        </w:r>
        <w:r w:rsidR="005E6F13" w:rsidDel="00C462F8">
          <w:fldChar w:fldCharType="begin"/>
        </w:r>
        <w:r w:rsidR="005E6F13" w:rsidDel="00C462F8">
          <w:delInstrText xml:space="preserve"> HYPERLINK "http://dx.doi.org/10.5860/crl.76.5.623" </w:delInstrText>
        </w:r>
        <w:r w:rsidR="005E6F13" w:rsidDel="00C462F8">
          <w:fldChar w:fldCharType="separate"/>
        </w:r>
        <w:r w:rsidRPr="00B9228F" w:rsidDel="00C462F8">
          <w:rPr>
            <w:rStyle w:val="Hyperlink"/>
            <w:rFonts w:ascii="Times New Roman" w:hAnsi="Times New Roman" w:cs="Times New Roman"/>
            <w:sz w:val="24"/>
            <w:szCs w:val="24"/>
          </w:rPr>
          <w:delText>http://dx.doi.org/10.5860/crl.76.5.623</w:delText>
        </w:r>
        <w:r w:rsidR="005E6F13" w:rsidDel="00C462F8">
          <w:rPr>
            <w:rStyle w:val="Hyperlink"/>
            <w:rFonts w:ascii="Times New Roman" w:hAnsi="Times New Roman" w:cs="Times New Roman"/>
            <w:sz w:val="24"/>
            <w:szCs w:val="24"/>
          </w:rPr>
          <w:fldChar w:fldCharType="end"/>
        </w:r>
        <w:r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502" w:author="Bourgeois, John P." w:date="2017-03-30T08:33:00Z"/>
          <w:rFonts w:ascii="Times New Roman" w:hAnsi="Times New Roman" w:cs="Times New Roman"/>
          <w:sz w:val="24"/>
          <w:szCs w:val="24"/>
        </w:rPr>
        <w:pPrChange w:id="503" w:author="NSUSER" w:date="2017-03-19T19:40:00Z">
          <w:pPr>
            <w:spacing w:line="240" w:lineRule="auto"/>
            <w:ind w:left="720" w:hanging="720"/>
            <w:jc w:val="both"/>
          </w:pPr>
        </w:pPrChange>
      </w:pPr>
      <w:del w:id="504" w:author="Bourgeois, John P." w:date="2017-03-30T08:33:00Z">
        <w:r w:rsidRPr="00B9228F" w:rsidDel="00C462F8">
          <w:rPr>
            <w:rFonts w:ascii="Times New Roman" w:hAnsi="Times New Roman" w:cs="Times New Roman"/>
            <w:sz w:val="24"/>
            <w:szCs w:val="24"/>
          </w:rPr>
          <w:delText xml:space="preserve">Emmons, M., &amp; Martin, W. (2002). Engaging conversation: Evaluating the contribution of library instruction to the quality of student research. </w:delText>
        </w:r>
        <w:r w:rsidRPr="00B9228F" w:rsidDel="00C462F8">
          <w:rPr>
            <w:rFonts w:ascii="Times New Roman" w:hAnsi="Times New Roman" w:cs="Times New Roman"/>
            <w:i/>
            <w:sz w:val="24"/>
            <w:szCs w:val="24"/>
          </w:rPr>
          <w:delText>College &amp; Research Libraries, 63</w:delText>
        </w:r>
        <w:r w:rsidRPr="00B9228F" w:rsidDel="00C462F8">
          <w:rPr>
            <w:rFonts w:ascii="Times New Roman" w:hAnsi="Times New Roman" w:cs="Times New Roman"/>
            <w:sz w:val="24"/>
            <w:szCs w:val="24"/>
          </w:rPr>
          <w:delText xml:space="preserve">(6), 545-560. </w:delText>
        </w:r>
      </w:del>
    </w:p>
    <w:p w:rsidR="00F06E18" w:rsidRPr="00B9228F" w:rsidDel="00C462F8" w:rsidRDefault="00F06E18">
      <w:pPr>
        <w:spacing w:line="240" w:lineRule="auto"/>
        <w:ind w:left="720" w:hanging="720"/>
        <w:rPr>
          <w:del w:id="505" w:author="Bourgeois, John P." w:date="2017-03-30T08:33:00Z"/>
          <w:rFonts w:ascii="Times New Roman" w:hAnsi="Times New Roman" w:cs="Times New Roman"/>
          <w:sz w:val="24"/>
          <w:szCs w:val="24"/>
        </w:rPr>
        <w:pPrChange w:id="506" w:author="NSUSER" w:date="2017-03-19T19:40:00Z">
          <w:pPr>
            <w:spacing w:line="240" w:lineRule="auto"/>
            <w:ind w:left="720" w:hanging="720"/>
            <w:jc w:val="both"/>
          </w:pPr>
        </w:pPrChange>
      </w:pPr>
      <w:del w:id="507" w:author="Bourgeois, John P." w:date="2017-03-30T08:33:00Z">
        <w:r w:rsidRPr="00B9228F" w:rsidDel="00C462F8">
          <w:rPr>
            <w:rFonts w:ascii="Times New Roman" w:hAnsi="Times New Roman" w:cs="Times New Roman"/>
            <w:sz w:val="24"/>
            <w:szCs w:val="24"/>
          </w:rPr>
          <w:delText xml:space="preserve">Farrell, A., Goosney, J., Hutchens, K. (2013). Evaluation of the effectiveness of course integrated library instruction in an undergraduate nursing program. </w:delText>
        </w:r>
        <w:r w:rsidRPr="00B9228F" w:rsidDel="00C462F8">
          <w:rPr>
            <w:rFonts w:ascii="Times New Roman" w:hAnsi="Times New Roman" w:cs="Times New Roman"/>
            <w:i/>
            <w:sz w:val="24"/>
            <w:szCs w:val="24"/>
          </w:rPr>
          <w:delText>Journal of the Canadian Health Libraries Association, 34</w:delText>
        </w:r>
        <w:r w:rsidRPr="00B9228F" w:rsidDel="00C462F8">
          <w:rPr>
            <w:rFonts w:ascii="Times New Roman" w:hAnsi="Times New Roman" w:cs="Times New Roman"/>
            <w:sz w:val="24"/>
            <w:szCs w:val="24"/>
          </w:rPr>
          <w:delText xml:space="preserve">(3), 164-175. </w:delText>
        </w:r>
        <w:r w:rsidR="005E6F13" w:rsidDel="00C462F8">
          <w:fldChar w:fldCharType="begin"/>
        </w:r>
        <w:r w:rsidR="005E6F13" w:rsidDel="00C462F8">
          <w:delInstrText xml:space="preserve"> HYPERLINK "http://dx.doi.org/10.5596/c13-061" </w:delInstrText>
        </w:r>
        <w:r w:rsidR="005E6F13" w:rsidDel="00C462F8">
          <w:fldChar w:fldCharType="separate"/>
        </w:r>
        <w:r w:rsidRPr="00B9228F" w:rsidDel="00C462F8">
          <w:rPr>
            <w:rStyle w:val="Hyperlink"/>
            <w:rFonts w:ascii="Times New Roman" w:hAnsi="Times New Roman" w:cs="Times New Roman"/>
            <w:sz w:val="24"/>
            <w:szCs w:val="24"/>
          </w:rPr>
          <w:delText>http://dx.doi.org/10.5596/c13-061</w:delText>
        </w:r>
        <w:r w:rsidR="005E6F13" w:rsidDel="00C462F8">
          <w:rPr>
            <w:rStyle w:val="Hyperlink"/>
            <w:rFonts w:ascii="Times New Roman" w:hAnsi="Times New Roman" w:cs="Times New Roman"/>
            <w:sz w:val="24"/>
            <w:szCs w:val="24"/>
          </w:rPr>
          <w:fldChar w:fldCharType="end"/>
        </w:r>
        <w:r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508" w:author="Bourgeois, John P." w:date="2017-03-30T08:33:00Z"/>
          <w:rFonts w:ascii="Times New Roman" w:hAnsi="Times New Roman" w:cs="Times New Roman"/>
          <w:sz w:val="24"/>
          <w:szCs w:val="24"/>
        </w:rPr>
        <w:pPrChange w:id="509" w:author="NSUSER" w:date="2017-03-19T19:40:00Z">
          <w:pPr>
            <w:spacing w:line="240" w:lineRule="auto"/>
            <w:ind w:left="720" w:hanging="720"/>
            <w:jc w:val="both"/>
          </w:pPr>
        </w:pPrChange>
      </w:pPr>
      <w:del w:id="510" w:author="Bourgeois, John P." w:date="2017-03-30T08:33:00Z">
        <w:r w:rsidRPr="00B9228F" w:rsidDel="00C462F8">
          <w:rPr>
            <w:rFonts w:ascii="Times New Roman" w:hAnsi="Times New Roman" w:cs="Times New Roman"/>
            <w:sz w:val="24"/>
            <w:szCs w:val="24"/>
          </w:rPr>
          <w:delText xml:space="preserve">Gandhi, S. (2004). Faculty-librarian collaboration to assess the effectiveness of a five-session library instruction model. </w:delText>
        </w:r>
        <w:r w:rsidRPr="00B9228F" w:rsidDel="00C462F8">
          <w:rPr>
            <w:rFonts w:ascii="Times New Roman" w:hAnsi="Times New Roman" w:cs="Times New Roman"/>
            <w:i/>
            <w:sz w:val="24"/>
            <w:szCs w:val="24"/>
          </w:rPr>
          <w:delText>Community &amp; Junior College Libraries, 12</w:delText>
        </w:r>
        <w:r w:rsidRPr="00B9228F" w:rsidDel="00C462F8">
          <w:rPr>
            <w:rFonts w:ascii="Times New Roman" w:hAnsi="Times New Roman" w:cs="Times New Roman"/>
            <w:sz w:val="24"/>
            <w:szCs w:val="24"/>
          </w:rPr>
          <w:delText xml:space="preserve">(4), 15-48. </w:delText>
        </w:r>
      </w:del>
      <w:ins w:id="511" w:author="NSUSER" w:date="2017-03-19T20:15:00Z">
        <w:del w:id="512" w:author="Bourgeois, John P." w:date="2017-03-30T08:33:00Z">
          <w:r w:rsidR="00F5470B" w:rsidDel="00C462F8">
            <w:rPr>
              <w:rFonts w:ascii="Times New Roman" w:hAnsi="Times New Roman" w:cs="Times New Roman"/>
              <w:sz w:val="24"/>
              <w:szCs w:val="24"/>
            </w:rPr>
            <w:fldChar w:fldCharType="begin"/>
          </w:r>
          <w:r w:rsidR="00F5470B" w:rsidDel="00C462F8">
            <w:rPr>
              <w:rFonts w:ascii="Times New Roman" w:hAnsi="Times New Roman" w:cs="Times New Roman"/>
              <w:sz w:val="24"/>
              <w:szCs w:val="24"/>
            </w:rPr>
            <w:delInstrText xml:space="preserve"> HYPERLINK "http://dx.</w:delInstrText>
          </w:r>
        </w:del>
      </w:ins>
      <w:del w:id="513" w:author="Bourgeois, John P." w:date="2017-03-30T08:33:00Z">
        <w:r w:rsidR="00F5470B" w:rsidRPr="00B9228F" w:rsidDel="00C462F8">
          <w:rPr>
            <w:rFonts w:ascii="Times New Roman" w:hAnsi="Times New Roman" w:cs="Times New Roman"/>
            <w:sz w:val="24"/>
            <w:szCs w:val="24"/>
          </w:rPr>
          <w:delInstrText>doi</w:delInstrText>
        </w:r>
      </w:del>
      <w:ins w:id="514" w:author="NSUSER" w:date="2017-03-19T20:15:00Z">
        <w:del w:id="515" w:author="Bourgeois, John P." w:date="2017-03-30T08:33:00Z">
          <w:r w:rsidR="00F5470B" w:rsidDel="00C462F8">
            <w:rPr>
              <w:rFonts w:ascii="Times New Roman" w:hAnsi="Times New Roman" w:cs="Times New Roman"/>
              <w:sz w:val="24"/>
              <w:szCs w:val="24"/>
            </w:rPr>
            <w:delInstrText>.org/</w:delInstrText>
          </w:r>
        </w:del>
      </w:ins>
      <w:del w:id="516" w:author="Bourgeois, John P." w:date="2017-03-30T08:33:00Z">
        <w:r w:rsidR="00F5470B" w:rsidRPr="00B9228F" w:rsidDel="00C462F8">
          <w:rPr>
            <w:rFonts w:ascii="Times New Roman" w:hAnsi="Times New Roman" w:cs="Times New Roman"/>
            <w:sz w:val="24"/>
            <w:szCs w:val="24"/>
          </w:rPr>
          <w:delInstrText>10.1300/J107v12n04_05</w:delInstrText>
        </w:r>
      </w:del>
      <w:ins w:id="517" w:author="NSUSER" w:date="2017-03-19T20:15:00Z">
        <w:del w:id="518" w:author="Bourgeois, John P." w:date="2017-03-30T08:33:00Z">
          <w:r w:rsidR="00F5470B" w:rsidDel="00C462F8">
            <w:rPr>
              <w:rFonts w:ascii="Times New Roman" w:hAnsi="Times New Roman" w:cs="Times New Roman"/>
              <w:sz w:val="24"/>
              <w:szCs w:val="24"/>
            </w:rPr>
            <w:delInstrText xml:space="preserve">" </w:delInstrText>
          </w:r>
          <w:r w:rsidR="00F5470B" w:rsidDel="00C462F8">
            <w:rPr>
              <w:rFonts w:ascii="Times New Roman" w:hAnsi="Times New Roman" w:cs="Times New Roman"/>
              <w:sz w:val="24"/>
              <w:szCs w:val="24"/>
            </w:rPr>
            <w:fldChar w:fldCharType="separate"/>
          </w:r>
          <w:r w:rsidR="00F5470B" w:rsidRPr="00D00FEA" w:rsidDel="00C462F8">
            <w:rPr>
              <w:rStyle w:val="Hyperlink"/>
              <w:rFonts w:ascii="Times New Roman" w:hAnsi="Times New Roman" w:cs="Times New Roman"/>
              <w:sz w:val="24"/>
              <w:szCs w:val="24"/>
            </w:rPr>
            <w:delText>http://dx.</w:delText>
          </w:r>
        </w:del>
      </w:ins>
      <w:del w:id="519" w:author="Bourgeois, John P." w:date="2017-03-30T08:33:00Z">
        <w:r w:rsidR="00F5470B" w:rsidRPr="00D00FEA" w:rsidDel="00C462F8">
          <w:rPr>
            <w:rStyle w:val="Hyperlink"/>
            <w:rFonts w:ascii="Times New Roman" w:hAnsi="Times New Roman" w:cs="Times New Roman"/>
            <w:sz w:val="24"/>
            <w:szCs w:val="24"/>
          </w:rPr>
          <w:delText xml:space="preserve">doi: </w:delText>
        </w:r>
      </w:del>
      <w:ins w:id="520" w:author="NSUSER" w:date="2017-03-19T20:15:00Z">
        <w:del w:id="521" w:author="Bourgeois, John P." w:date="2017-03-30T08:33:00Z">
          <w:r w:rsidR="00F5470B" w:rsidRPr="00D00FEA" w:rsidDel="00C462F8">
            <w:rPr>
              <w:rStyle w:val="Hyperlink"/>
              <w:rFonts w:ascii="Times New Roman" w:hAnsi="Times New Roman" w:cs="Times New Roman"/>
              <w:sz w:val="24"/>
              <w:szCs w:val="24"/>
            </w:rPr>
            <w:delText>.org/</w:delText>
          </w:r>
        </w:del>
      </w:ins>
      <w:del w:id="522" w:author="Bourgeois, John P." w:date="2017-03-30T08:33:00Z">
        <w:r w:rsidR="00F5470B" w:rsidRPr="00D00FEA" w:rsidDel="00C462F8">
          <w:rPr>
            <w:rStyle w:val="Hyperlink"/>
            <w:rFonts w:ascii="Times New Roman" w:hAnsi="Times New Roman" w:cs="Times New Roman"/>
            <w:sz w:val="24"/>
            <w:szCs w:val="24"/>
          </w:rPr>
          <w:delText>10.1300/J107v12n04_05</w:delText>
        </w:r>
      </w:del>
      <w:ins w:id="523" w:author="NSUSER" w:date="2017-03-19T20:15:00Z">
        <w:del w:id="524" w:author="Bourgeois, John P." w:date="2017-03-30T08:33:00Z">
          <w:r w:rsidR="00F5470B" w:rsidDel="00C462F8">
            <w:rPr>
              <w:rFonts w:ascii="Times New Roman" w:hAnsi="Times New Roman" w:cs="Times New Roman"/>
              <w:sz w:val="24"/>
              <w:szCs w:val="24"/>
            </w:rPr>
            <w:fldChar w:fldCharType="end"/>
          </w:r>
          <w:r w:rsidR="00F5470B" w:rsidDel="00C462F8">
            <w:rPr>
              <w:rFonts w:ascii="Times New Roman" w:hAnsi="Times New Roman" w:cs="Times New Roman"/>
              <w:sz w:val="24"/>
              <w:szCs w:val="24"/>
            </w:rPr>
            <w:delText xml:space="preserve"> </w:delText>
          </w:r>
        </w:del>
      </w:ins>
      <w:del w:id="525" w:author="Bourgeois, John P." w:date="2017-03-30T08:33:00Z">
        <w:r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526" w:author="Bourgeois, John P." w:date="2017-03-30T08:33:00Z"/>
          <w:rFonts w:ascii="Times New Roman" w:hAnsi="Times New Roman" w:cs="Times New Roman"/>
          <w:sz w:val="24"/>
          <w:szCs w:val="24"/>
        </w:rPr>
        <w:pPrChange w:id="527" w:author="NSUSER" w:date="2017-03-19T19:40:00Z">
          <w:pPr>
            <w:spacing w:line="240" w:lineRule="auto"/>
            <w:ind w:left="720" w:hanging="720"/>
            <w:jc w:val="both"/>
          </w:pPr>
        </w:pPrChange>
      </w:pPr>
      <w:del w:id="528" w:author="Bourgeois, John P." w:date="2017-03-30T08:33:00Z">
        <w:r w:rsidRPr="00B9228F" w:rsidDel="00C462F8">
          <w:rPr>
            <w:rFonts w:ascii="Times New Roman" w:hAnsi="Times New Roman" w:cs="Times New Roman"/>
            <w:sz w:val="24"/>
            <w:szCs w:val="24"/>
          </w:rPr>
          <w:delText xml:space="preserve">Hufford, J. R. (2013). A review of the literature on assessment in academic and research libraries, 2005 to August 2011. </w:delText>
        </w:r>
        <w:r w:rsidRPr="00B9228F" w:rsidDel="00C462F8">
          <w:rPr>
            <w:rFonts w:ascii="Times New Roman" w:hAnsi="Times New Roman" w:cs="Times New Roman"/>
            <w:i/>
            <w:sz w:val="24"/>
            <w:szCs w:val="24"/>
          </w:rPr>
          <w:delText>portal: Libraries and the Academy</w:delText>
        </w:r>
        <w:r w:rsidRPr="00B9228F" w:rsidDel="00C462F8">
          <w:rPr>
            <w:rFonts w:ascii="Times New Roman" w:hAnsi="Times New Roman" w:cs="Times New Roman"/>
            <w:sz w:val="24"/>
            <w:szCs w:val="24"/>
          </w:rPr>
          <w:delText xml:space="preserve">, </w:delText>
        </w:r>
        <w:r w:rsidRPr="00B9228F" w:rsidDel="00C462F8">
          <w:rPr>
            <w:rFonts w:ascii="Times New Roman" w:hAnsi="Times New Roman" w:cs="Times New Roman"/>
            <w:i/>
            <w:sz w:val="24"/>
            <w:szCs w:val="24"/>
          </w:rPr>
          <w:delText>13</w:delText>
        </w:r>
        <w:r w:rsidRPr="00B9228F" w:rsidDel="00C462F8">
          <w:rPr>
            <w:rFonts w:ascii="Times New Roman" w:hAnsi="Times New Roman" w:cs="Times New Roman"/>
            <w:sz w:val="24"/>
            <w:szCs w:val="24"/>
          </w:rPr>
          <w:delText xml:space="preserve">(1), 5-35. </w:delText>
        </w:r>
        <w:r w:rsidR="005E6F13" w:rsidDel="00C462F8">
          <w:fldChar w:fldCharType="begin"/>
        </w:r>
        <w:r w:rsidR="005E6F13" w:rsidDel="00C462F8">
          <w:delInstrText xml:space="preserve"> HYPERLINK "http://dx.doi.org/10.1353/pla.2013.0005" </w:delInstrText>
        </w:r>
        <w:r w:rsidR="005E6F13" w:rsidDel="00C462F8">
          <w:fldChar w:fldCharType="separate"/>
        </w:r>
        <w:r w:rsidRPr="00B9228F" w:rsidDel="00C462F8">
          <w:rPr>
            <w:rStyle w:val="Hyperlink"/>
            <w:rFonts w:ascii="Times New Roman" w:hAnsi="Times New Roman" w:cs="Times New Roman"/>
            <w:sz w:val="24"/>
            <w:szCs w:val="24"/>
          </w:rPr>
          <w:delText>http://dx.doi.org/10.1353/pla.2013.0005</w:delText>
        </w:r>
        <w:r w:rsidR="005E6F13" w:rsidDel="00C462F8">
          <w:rPr>
            <w:rStyle w:val="Hyperlink"/>
            <w:rFonts w:ascii="Times New Roman" w:hAnsi="Times New Roman" w:cs="Times New Roman"/>
            <w:sz w:val="24"/>
            <w:szCs w:val="24"/>
          </w:rPr>
          <w:fldChar w:fldCharType="end"/>
        </w:r>
        <w:r w:rsidRPr="00B9228F" w:rsidDel="00C462F8">
          <w:rPr>
            <w:rFonts w:ascii="Times New Roman" w:hAnsi="Times New Roman" w:cs="Times New Roman"/>
            <w:sz w:val="24"/>
            <w:szCs w:val="24"/>
          </w:rPr>
          <w:delText xml:space="preserve"> </w:delText>
        </w:r>
      </w:del>
    </w:p>
    <w:p w:rsidR="00BD7ED3" w:rsidRPr="00B9228F" w:rsidDel="00C462F8" w:rsidRDefault="00BD7ED3">
      <w:pPr>
        <w:spacing w:line="240" w:lineRule="auto"/>
        <w:ind w:left="720" w:hanging="720"/>
        <w:rPr>
          <w:del w:id="529" w:author="Bourgeois, John P." w:date="2017-03-30T08:33:00Z"/>
          <w:rFonts w:ascii="Times New Roman" w:hAnsi="Times New Roman" w:cs="Times New Roman"/>
          <w:sz w:val="24"/>
          <w:szCs w:val="24"/>
        </w:rPr>
        <w:pPrChange w:id="530" w:author="NSUSER" w:date="2017-03-19T19:40:00Z">
          <w:pPr>
            <w:spacing w:line="240" w:lineRule="auto"/>
            <w:ind w:left="720" w:hanging="720"/>
            <w:jc w:val="both"/>
          </w:pPr>
        </w:pPrChange>
      </w:pPr>
      <w:del w:id="531" w:author="Bourgeois, John P." w:date="2017-03-30T08:33:00Z">
        <w:r w:rsidRPr="00B9228F" w:rsidDel="00C462F8">
          <w:rPr>
            <w:rFonts w:ascii="Times New Roman" w:hAnsi="Times New Roman" w:cs="Times New Roman"/>
            <w:sz w:val="24"/>
            <w:szCs w:val="24"/>
          </w:rPr>
          <w:delText xml:space="preserve">Ireland, A., Hackathorn, J., Mantooth, J., McGinnis, A., Murray, A., Wezner, K. (2014, June). </w:delText>
        </w:r>
        <w:r w:rsidRPr="00B9228F" w:rsidDel="00C462F8">
          <w:rPr>
            <w:rFonts w:ascii="Times New Roman" w:hAnsi="Times New Roman" w:cs="Times New Roman"/>
            <w:i/>
            <w:sz w:val="24"/>
            <w:szCs w:val="24"/>
          </w:rPr>
          <w:delText xml:space="preserve">Predictor of success: The relationship between known library use and student retention at a regional public university. </w:delText>
        </w:r>
        <w:r w:rsidRPr="00B9228F" w:rsidDel="00C462F8">
          <w:rPr>
            <w:rFonts w:ascii="Times New Roman" w:hAnsi="Times New Roman" w:cs="Times New Roman"/>
            <w:sz w:val="24"/>
            <w:szCs w:val="24"/>
          </w:rPr>
          <w:delText>Poster session presented at the American Library Associati</w:delText>
        </w:r>
        <w:r w:rsidR="00B41F35" w:rsidRPr="00B9228F" w:rsidDel="00C462F8">
          <w:rPr>
            <w:rFonts w:ascii="Times New Roman" w:hAnsi="Times New Roman" w:cs="Times New Roman"/>
            <w:sz w:val="24"/>
            <w:szCs w:val="24"/>
          </w:rPr>
          <w:delText>on Annual Conference, Las Vegas, NV.</w:delText>
        </w:r>
      </w:del>
    </w:p>
    <w:p w:rsidR="00F06E18" w:rsidRPr="00B9228F" w:rsidDel="00C462F8" w:rsidRDefault="00F06E18">
      <w:pPr>
        <w:spacing w:line="240" w:lineRule="auto"/>
        <w:ind w:left="720" w:hanging="720"/>
        <w:rPr>
          <w:del w:id="532" w:author="Bourgeois, John P." w:date="2017-03-30T08:33:00Z"/>
          <w:rFonts w:ascii="Times New Roman" w:hAnsi="Times New Roman" w:cs="Times New Roman"/>
          <w:sz w:val="24"/>
          <w:szCs w:val="24"/>
        </w:rPr>
        <w:pPrChange w:id="533" w:author="NSUSER" w:date="2017-03-19T19:40:00Z">
          <w:pPr>
            <w:spacing w:line="240" w:lineRule="auto"/>
            <w:ind w:left="720" w:hanging="720"/>
            <w:jc w:val="both"/>
          </w:pPr>
        </w:pPrChange>
      </w:pPr>
      <w:del w:id="534" w:author="Bourgeois, John P." w:date="2017-03-30T08:33:00Z">
        <w:r w:rsidRPr="00B9228F" w:rsidDel="00C462F8">
          <w:rPr>
            <w:rFonts w:ascii="Times New Roman" w:hAnsi="Times New Roman" w:cs="Times New Roman"/>
            <w:sz w:val="24"/>
            <w:szCs w:val="24"/>
          </w:rPr>
          <w:delText xml:space="preserve">Jacobs, H. L. M., &amp; Jacobs, D. (2009). Transforming the one-shot library session into pedagogical collaboration: Information literacy and the English composition class. </w:delText>
        </w:r>
        <w:r w:rsidRPr="00B9228F" w:rsidDel="00C462F8">
          <w:rPr>
            <w:rFonts w:ascii="Times New Roman" w:hAnsi="Times New Roman" w:cs="Times New Roman"/>
            <w:i/>
            <w:sz w:val="24"/>
            <w:szCs w:val="24"/>
          </w:rPr>
          <w:delText>Reference &amp; User Services Quarterly, 49</w:delText>
        </w:r>
        <w:r w:rsidRPr="00B9228F" w:rsidDel="00C462F8">
          <w:rPr>
            <w:rFonts w:ascii="Times New Roman" w:hAnsi="Times New Roman" w:cs="Times New Roman"/>
            <w:sz w:val="24"/>
            <w:szCs w:val="24"/>
          </w:rPr>
          <w:delText xml:space="preserve">(1), 77-82. </w:delText>
        </w:r>
      </w:del>
    </w:p>
    <w:p w:rsidR="00B41F35" w:rsidRPr="00B9228F" w:rsidDel="00C462F8" w:rsidRDefault="00B41F35">
      <w:pPr>
        <w:spacing w:line="240" w:lineRule="auto"/>
        <w:ind w:left="720" w:hanging="720"/>
        <w:rPr>
          <w:del w:id="535" w:author="Bourgeois, John P." w:date="2017-03-30T08:33:00Z"/>
          <w:rFonts w:ascii="Times New Roman" w:hAnsi="Times New Roman" w:cs="Times New Roman"/>
          <w:sz w:val="24"/>
          <w:szCs w:val="24"/>
        </w:rPr>
        <w:pPrChange w:id="536" w:author="NSUSER" w:date="2017-03-19T19:40:00Z">
          <w:pPr>
            <w:spacing w:line="240" w:lineRule="auto"/>
            <w:ind w:left="720" w:hanging="720"/>
            <w:jc w:val="both"/>
          </w:pPr>
        </w:pPrChange>
      </w:pPr>
      <w:del w:id="537" w:author="Bourgeois, John P." w:date="2017-03-30T08:33:00Z">
        <w:r w:rsidRPr="00B9228F" w:rsidDel="00C462F8">
          <w:rPr>
            <w:rFonts w:ascii="Times New Roman" w:hAnsi="Times New Roman" w:cs="Times New Roman"/>
            <w:sz w:val="24"/>
            <w:szCs w:val="24"/>
          </w:rPr>
          <w:lastRenderedPageBreak/>
          <w:delText xml:space="preserve">Martinez, J., Wise, S., Gonzales, B., Zepeda, C., Komara, K., Zertuche, S., Hale, A. (2015, June). </w:delText>
        </w:r>
        <w:r w:rsidRPr="00B9228F" w:rsidDel="00C462F8">
          <w:rPr>
            <w:rFonts w:ascii="Times New Roman" w:hAnsi="Times New Roman" w:cs="Times New Roman"/>
            <w:i/>
            <w:sz w:val="24"/>
            <w:szCs w:val="24"/>
          </w:rPr>
          <w:delText xml:space="preserve">Video killed the one shot session: Embedding online tutorials in first year composition classes and the effects on student success. </w:delText>
        </w:r>
        <w:r w:rsidRPr="00B9228F" w:rsidDel="00C462F8">
          <w:rPr>
            <w:rFonts w:ascii="Times New Roman" w:hAnsi="Times New Roman" w:cs="Times New Roman"/>
            <w:sz w:val="24"/>
            <w:szCs w:val="24"/>
          </w:rPr>
          <w:delText>Poster session presented at the American Library Association Annual Conference, San Francisco, CA.</w:delText>
        </w:r>
      </w:del>
    </w:p>
    <w:p w:rsidR="002C2BB1" w:rsidRPr="00B9228F" w:rsidDel="00C462F8" w:rsidRDefault="002C2BB1">
      <w:pPr>
        <w:spacing w:line="240" w:lineRule="auto"/>
        <w:ind w:left="720" w:hanging="720"/>
        <w:rPr>
          <w:del w:id="538" w:author="Bourgeois, John P." w:date="2017-03-30T08:33:00Z"/>
          <w:rFonts w:ascii="Times New Roman" w:hAnsi="Times New Roman" w:cs="Times New Roman"/>
          <w:sz w:val="24"/>
          <w:szCs w:val="24"/>
        </w:rPr>
        <w:pPrChange w:id="539" w:author="NSUSER" w:date="2017-03-19T19:40:00Z">
          <w:pPr>
            <w:spacing w:line="240" w:lineRule="auto"/>
            <w:ind w:left="720" w:hanging="720"/>
            <w:jc w:val="both"/>
          </w:pPr>
        </w:pPrChange>
      </w:pPr>
      <w:del w:id="540" w:author="Bourgeois, John P." w:date="2017-03-30T08:33:00Z">
        <w:r w:rsidRPr="00B9228F" w:rsidDel="00C462F8">
          <w:rPr>
            <w:rFonts w:ascii="Times New Roman" w:hAnsi="Times New Roman" w:cs="Times New Roman"/>
            <w:sz w:val="24"/>
            <w:szCs w:val="24"/>
          </w:rPr>
          <w:delText xml:space="preserve">Meriam Library, California State University. (2010). </w:delText>
        </w:r>
        <w:r w:rsidRPr="00B9228F" w:rsidDel="00C462F8">
          <w:rPr>
            <w:rFonts w:ascii="Times New Roman" w:hAnsi="Times New Roman" w:cs="Times New Roman"/>
            <w:i/>
            <w:sz w:val="24"/>
            <w:szCs w:val="24"/>
          </w:rPr>
          <w:delText xml:space="preserve">Evaluating information – Applying the CRAAP test. </w:delText>
        </w:r>
        <w:r w:rsidRPr="00B9228F" w:rsidDel="00C462F8">
          <w:rPr>
            <w:rFonts w:ascii="Times New Roman" w:hAnsi="Times New Roman" w:cs="Times New Roman"/>
            <w:sz w:val="24"/>
            <w:szCs w:val="24"/>
          </w:rPr>
          <w:delText xml:space="preserve">Retrieved from </w:delText>
        </w:r>
        <w:r w:rsidR="005E6F13" w:rsidDel="00C462F8">
          <w:fldChar w:fldCharType="begin"/>
        </w:r>
        <w:r w:rsidR="005E6F13" w:rsidDel="00C462F8">
          <w:delInstrText xml:space="preserve"> HYPERLINK "https://www.csuchico.edu/lins/handouts/eval_websites.pdf" </w:delInstrText>
        </w:r>
        <w:r w:rsidR="005E6F13" w:rsidDel="00C462F8">
          <w:fldChar w:fldCharType="separate"/>
        </w:r>
        <w:r w:rsidRPr="00B9228F" w:rsidDel="00C462F8">
          <w:rPr>
            <w:rStyle w:val="Hyperlink"/>
            <w:rFonts w:ascii="Times New Roman" w:hAnsi="Times New Roman" w:cs="Times New Roman"/>
            <w:sz w:val="24"/>
            <w:szCs w:val="24"/>
          </w:rPr>
          <w:delText>https://www.csuchico.edu/lins/handouts/eval_websites.pdf</w:delText>
        </w:r>
        <w:r w:rsidR="005E6F13" w:rsidDel="00C462F8">
          <w:rPr>
            <w:rStyle w:val="Hyperlink"/>
            <w:rFonts w:ascii="Times New Roman" w:hAnsi="Times New Roman" w:cs="Times New Roman"/>
            <w:sz w:val="24"/>
            <w:szCs w:val="24"/>
          </w:rPr>
          <w:fldChar w:fldCharType="end"/>
        </w:r>
        <w:r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541" w:author="Bourgeois, John P." w:date="2017-03-30T08:33:00Z"/>
          <w:rFonts w:ascii="Times New Roman" w:hAnsi="Times New Roman" w:cs="Times New Roman"/>
          <w:sz w:val="24"/>
          <w:szCs w:val="24"/>
        </w:rPr>
        <w:pPrChange w:id="542" w:author="NSUSER" w:date="2017-03-19T19:40:00Z">
          <w:pPr>
            <w:spacing w:line="240" w:lineRule="auto"/>
            <w:ind w:left="720" w:hanging="720"/>
            <w:jc w:val="both"/>
          </w:pPr>
        </w:pPrChange>
      </w:pPr>
      <w:del w:id="543" w:author="Bourgeois, John P." w:date="2017-03-30T08:33:00Z">
        <w:r w:rsidRPr="00B9228F" w:rsidDel="00C462F8">
          <w:rPr>
            <w:rFonts w:ascii="Times New Roman" w:hAnsi="Times New Roman" w:cs="Times New Roman"/>
            <w:sz w:val="24"/>
            <w:szCs w:val="24"/>
          </w:rPr>
          <w:delText xml:space="preserve">Pausch, L. M., &amp; Popp, M. P. (2006). Assessment of information literacy: Lessons from the higher education assessment movement [White paper]. Chicago, IL: American Library Association. Retrieved from </w:delText>
        </w:r>
        <w:r w:rsidR="005E6F13" w:rsidDel="00C462F8">
          <w:fldChar w:fldCharType="begin"/>
        </w:r>
        <w:r w:rsidR="005E6F13" w:rsidDel="00C462F8">
          <w:delInstrText xml:space="preserve"> HYPERLINK "http://www.ala.org/acrl/publications/whitepapers/nashville/pauschpopp" </w:delInstrText>
        </w:r>
        <w:r w:rsidR="005E6F13" w:rsidDel="00C462F8">
          <w:fldChar w:fldCharType="separate"/>
        </w:r>
        <w:r w:rsidRPr="00B9228F" w:rsidDel="00C462F8">
          <w:rPr>
            <w:rStyle w:val="Hyperlink"/>
            <w:rFonts w:ascii="Times New Roman" w:hAnsi="Times New Roman" w:cs="Times New Roman"/>
            <w:sz w:val="24"/>
            <w:szCs w:val="24"/>
          </w:rPr>
          <w:delText>http://www.ala.org/acrl/publications/whitepapers/nashville/pauschpopp</w:delText>
        </w:r>
        <w:r w:rsidR="005E6F13" w:rsidDel="00C462F8">
          <w:rPr>
            <w:rStyle w:val="Hyperlink"/>
            <w:rFonts w:ascii="Times New Roman" w:hAnsi="Times New Roman" w:cs="Times New Roman"/>
            <w:sz w:val="24"/>
            <w:szCs w:val="24"/>
          </w:rPr>
          <w:fldChar w:fldCharType="end"/>
        </w:r>
        <w:r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544" w:author="Bourgeois, John P." w:date="2017-03-30T08:33:00Z"/>
          <w:rFonts w:ascii="Times New Roman" w:hAnsi="Times New Roman" w:cs="Times New Roman"/>
          <w:sz w:val="24"/>
          <w:szCs w:val="24"/>
        </w:rPr>
        <w:pPrChange w:id="545" w:author="NSUSER" w:date="2017-03-19T19:40:00Z">
          <w:pPr>
            <w:spacing w:line="240" w:lineRule="auto"/>
            <w:ind w:left="720" w:hanging="720"/>
            <w:jc w:val="both"/>
          </w:pPr>
        </w:pPrChange>
      </w:pPr>
      <w:del w:id="546" w:author="Bourgeois, John P." w:date="2017-03-30T08:33:00Z">
        <w:r w:rsidRPr="00B9228F" w:rsidDel="00C462F8">
          <w:rPr>
            <w:rFonts w:ascii="Times New Roman" w:hAnsi="Times New Roman" w:cs="Times New Roman"/>
            <w:sz w:val="24"/>
            <w:szCs w:val="24"/>
          </w:rPr>
          <w:delText xml:space="preserve">Radcliffe, C. J., Jensen, M. L., Salem, J. A., Jr., Burhanna, K. J., &amp; Gedeon, J. A. (2007). </w:delText>
        </w:r>
        <w:r w:rsidRPr="00B9228F" w:rsidDel="00C462F8">
          <w:rPr>
            <w:rFonts w:ascii="Times New Roman" w:hAnsi="Times New Roman" w:cs="Times New Roman"/>
            <w:i/>
            <w:sz w:val="24"/>
            <w:szCs w:val="24"/>
          </w:rPr>
          <w:delText xml:space="preserve">A practical guide to information literacy assessment for academic librarians. </w:delText>
        </w:r>
        <w:r w:rsidRPr="00B9228F" w:rsidDel="00C462F8">
          <w:rPr>
            <w:rFonts w:ascii="Times New Roman" w:hAnsi="Times New Roman" w:cs="Times New Roman"/>
            <w:sz w:val="24"/>
            <w:szCs w:val="24"/>
          </w:rPr>
          <w:delText>Westport, CT: Libraries Unlimited.</w:delText>
        </w:r>
      </w:del>
    </w:p>
    <w:p w:rsidR="00BD7ED3" w:rsidRPr="00B9228F" w:rsidDel="00C462F8" w:rsidRDefault="00BD7ED3">
      <w:pPr>
        <w:spacing w:line="240" w:lineRule="auto"/>
        <w:ind w:left="720" w:hanging="720"/>
        <w:rPr>
          <w:del w:id="547" w:author="Bourgeois, John P." w:date="2017-03-30T08:33:00Z"/>
          <w:rFonts w:ascii="Times New Roman" w:hAnsi="Times New Roman" w:cs="Times New Roman"/>
          <w:sz w:val="24"/>
          <w:szCs w:val="24"/>
        </w:rPr>
        <w:pPrChange w:id="548" w:author="NSUSER" w:date="2017-03-19T19:40:00Z">
          <w:pPr>
            <w:spacing w:line="240" w:lineRule="auto"/>
            <w:ind w:left="720" w:hanging="720"/>
            <w:jc w:val="both"/>
          </w:pPr>
        </w:pPrChange>
      </w:pPr>
      <w:del w:id="549" w:author="Bourgeois, John P." w:date="2017-03-30T08:33:00Z">
        <w:r w:rsidRPr="00B9228F" w:rsidDel="00C462F8">
          <w:rPr>
            <w:rFonts w:ascii="Times New Roman" w:hAnsi="Times New Roman" w:cs="Times New Roman"/>
            <w:sz w:val="24"/>
            <w:szCs w:val="24"/>
          </w:rPr>
          <w:delText xml:space="preserve">Smith, K., Irvin, </w:delText>
        </w:r>
        <w:r w:rsidR="00B41F35" w:rsidRPr="00B9228F" w:rsidDel="00C462F8">
          <w:rPr>
            <w:rFonts w:ascii="Times New Roman" w:hAnsi="Times New Roman" w:cs="Times New Roman"/>
            <w:sz w:val="24"/>
            <w:szCs w:val="24"/>
          </w:rPr>
          <w:delText xml:space="preserve">M., Arneson, J., Yi, K., King, T., Adkins, C. (2015, June). </w:delText>
        </w:r>
        <w:r w:rsidR="00B41F35" w:rsidRPr="00B9228F" w:rsidDel="00C462F8">
          <w:rPr>
            <w:rFonts w:ascii="Times New Roman" w:hAnsi="Times New Roman" w:cs="Times New Roman"/>
            <w:i/>
            <w:sz w:val="24"/>
            <w:szCs w:val="24"/>
          </w:rPr>
          <w:delText xml:space="preserve">The connection between library resource usage and student success. </w:delText>
        </w:r>
        <w:r w:rsidR="00B41F35" w:rsidRPr="00B9228F" w:rsidDel="00C462F8">
          <w:rPr>
            <w:rFonts w:ascii="Times New Roman" w:hAnsi="Times New Roman" w:cs="Times New Roman"/>
            <w:sz w:val="24"/>
            <w:szCs w:val="24"/>
          </w:rPr>
          <w:delText>Poster session presented at the American Library Association Annual Conference, San Francisco, CA.</w:delText>
        </w:r>
      </w:del>
    </w:p>
    <w:p w:rsidR="00F06E18" w:rsidRPr="00B9228F" w:rsidDel="00C462F8" w:rsidRDefault="00F06E18">
      <w:pPr>
        <w:spacing w:line="240" w:lineRule="auto"/>
        <w:ind w:left="720" w:hanging="720"/>
        <w:rPr>
          <w:del w:id="550" w:author="Bourgeois, John P." w:date="2017-03-30T08:33:00Z"/>
          <w:rFonts w:ascii="Times New Roman" w:hAnsi="Times New Roman" w:cs="Times New Roman"/>
          <w:sz w:val="24"/>
          <w:szCs w:val="24"/>
        </w:rPr>
        <w:pPrChange w:id="551" w:author="NSUSER" w:date="2017-03-19T19:40:00Z">
          <w:pPr>
            <w:spacing w:line="240" w:lineRule="auto"/>
            <w:ind w:left="720" w:hanging="720"/>
            <w:jc w:val="both"/>
          </w:pPr>
        </w:pPrChange>
      </w:pPr>
      <w:del w:id="552" w:author="Bourgeois, John P." w:date="2017-03-30T08:33:00Z">
        <w:r w:rsidRPr="00B9228F" w:rsidDel="00C462F8">
          <w:rPr>
            <w:rFonts w:ascii="Times New Roman" w:hAnsi="Times New Roman" w:cs="Times New Roman"/>
            <w:sz w:val="24"/>
            <w:szCs w:val="24"/>
          </w:rPr>
          <w:delText xml:space="preserve">Soria, K. M., Fransen, J., &amp; Nackerud, S. (2013). Library use and undergraduate student outcomes: New evidence for students’ retention and academic success. </w:delText>
        </w:r>
        <w:r w:rsidRPr="00B9228F" w:rsidDel="00C462F8">
          <w:rPr>
            <w:rFonts w:ascii="Times New Roman" w:hAnsi="Times New Roman" w:cs="Times New Roman"/>
            <w:i/>
            <w:sz w:val="24"/>
            <w:szCs w:val="24"/>
          </w:rPr>
          <w:delText>portal: Libraries and the Academy, 13</w:delText>
        </w:r>
        <w:r w:rsidRPr="00B9228F" w:rsidDel="00C462F8">
          <w:rPr>
            <w:rFonts w:ascii="Times New Roman" w:hAnsi="Times New Roman" w:cs="Times New Roman"/>
            <w:sz w:val="24"/>
            <w:szCs w:val="24"/>
          </w:rPr>
          <w:delText xml:space="preserve">(2), 147-164. </w:delText>
        </w:r>
      </w:del>
      <w:ins w:id="553" w:author="NSUSER" w:date="2017-03-19T20:14:00Z">
        <w:del w:id="554" w:author="Bourgeois, John P." w:date="2017-03-30T08:33:00Z">
          <w:r w:rsidR="00F5470B" w:rsidDel="00C462F8">
            <w:rPr>
              <w:rFonts w:ascii="Times New Roman" w:hAnsi="Times New Roman" w:cs="Times New Roman"/>
              <w:sz w:val="24"/>
              <w:szCs w:val="24"/>
            </w:rPr>
            <w:fldChar w:fldCharType="begin"/>
          </w:r>
          <w:r w:rsidR="00F5470B" w:rsidDel="00C462F8">
            <w:rPr>
              <w:rFonts w:ascii="Times New Roman" w:hAnsi="Times New Roman" w:cs="Times New Roman"/>
              <w:sz w:val="24"/>
              <w:szCs w:val="24"/>
            </w:rPr>
            <w:delInstrText xml:space="preserve"> HYPERLINK "</w:delInstrText>
          </w:r>
        </w:del>
      </w:ins>
      <w:del w:id="555" w:author="Bourgeois, John P." w:date="2017-03-30T08:33:00Z">
        <w:r w:rsidR="00F5470B" w:rsidRPr="00B9228F" w:rsidDel="00C462F8">
          <w:rPr>
            <w:rFonts w:ascii="Times New Roman" w:hAnsi="Times New Roman" w:cs="Times New Roman"/>
            <w:sz w:val="24"/>
            <w:szCs w:val="24"/>
          </w:rPr>
          <w:delInstrText>http://dx.doi.org/10.1353/pla.2013.0010</w:delInstrText>
        </w:r>
      </w:del>
      <w:ins w:id="556" w:author="NSUSER" w:date="2017-03-19T20:14:00Z">
        <w:del w:id="557" w:author="Bourgeois, John P." w:date="2017-03-30T08:33:00Z">
          <w:r w:rsidR="00F5470B" w:rsidDel="00C462F8">
            <w:rPr>
              <w:rFonts w:ascii="Times New Roman" w:hAnsi="Times New Roman" w:cs="Times New Roman"/>
              <w:sz w:val="24"/>
              <w:szCs w:val="24"/>
            </w:rPr>
            <w:delInstrText xml:space="preserve">" </w:delInstrText>
          </w:r>
          <w:r w:rsidR="00F5470B" w:rsidDel="00C462F8">
            <w:rPr>
              <w:rFonts w:ascii="Times New Roman" w:hAnsi="Times New Roman" w:cs="Times New Roman"/>
              <w:sz w:val="24"/>
              <w:szCs w:val="24"/>
            </w:rPr>
            <w:fldChar w:fldCharType="separate"/>
          </w:r>
        </w:del>
      </w:ins>
      <w:del w:id="558" w:author="Bourgeois, John P." w:date="2017-03-30T08:33:00Z">
        <w:r w:rsidR="00F5470B" w:rsidRPr="00D00FEA" w:rsidDel="00C462F8">
          <w:rPr>
            <w:rStyle w:val="Hyperlink"/>
            <w:rFonts w:ascii="Times New Roman" w:hAnsi="Times New Roman" w:cs="Times New Roman"/>
            <w:sz w:val="24"/>
            <w:szCs w:val="24"/>
          </w:rPr>
          <w:delText>http://dx.doi.org/10.1353/pla.2013.0010</w:delText>
        </w:r>
      </w:del>
      <w:ins w:id="559" w:author="NSUSER" w:date="2017-03-19T20:14:00Z">
        <w:del w:id="560" w:author="Bourgeois, John P." w:date="2017-03-30T08:33:00Z">
          <w:r w:rsidR="00F5470B" w:rsidDel="00C462F8">
            <w:rPr>
              <w:rFonts w:ascii="Times New Roman" w:hAnsi="Times New Roman" w:cs="Times New Roman"/>
              <w:sz w:val="24"/>
              <w:szCs w:val="24"/>
            </w:rPr>
            <w:fldChar w:fldCharType="end"/>
          </w:r>
          <w:r w:rsidR="00F5470B" w:rsidDel="00C462F8">
            <w:rPr>
              <w:rFonts w:ascii="Times New Roman" w:hAnsi="Times New Roman" w:cs="Times New Roman"/>
              <w:sz w:val="24"/>
              <w:szCs w:val="24"/>
            </w:rPr>
            <w:delText xml:space="preserve"> </w:delText>
          </w:r>
        </w:del>
      </w:ins>
      <w:del w:id="561" w:author="Bourgeois, John P." w:date="2017-03-30T08:33:00Z">
        <w:r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562" w:author="Bourgeois, John P." w:date="2017-03-30T08:33:00Z"/>
          <w:rFonts w:ascii="Times New Roman" w:hAnsi="Times New Roman" w:cs="Times New Roman"/>
          <w:color w:val="0000FF" w:themeColor="hyperlink"/>
          <w:sz w:val="24"/>
          <w:szCs w:val="24"/>
          <w:u w:val="single"/>
        </w:rPr>
        <w:pPrChange w:id="563" w:author="NSUSER" w:date="2017-03-19T19:40:00Z">
          <w:pPr>
            <w:spacing w:line="240" w:lineRule="auto"/>
            <w:ind w:left="720" w:hanging="720"/>
            <w:jc w:val="both"/>
          </w:pPr>
        </w:pPrChange>
      </w:pPr>
      <w:del w:id="564" w:author="Bourgeois, John P." w:date="2017-03-30T08:33:00Z">
        <w:r w:rsidRPr="00B9228F" w:rsidDel="00C462F8">
          <w:rPr>
            <w:rFonts w:ascii="Times New Roman" w:hAnsi="Times New Roman" w:cs="Times New Roman"/>
            <w:sz w:val="24"/>
            <w:szCs w:val="24"/>
          </w:rPr>
          <w:delText>Spievak, E. R., &amp; Hayes-Bohana</w:delText>
        </w:r>
        <w:r w:rsidR="00B41F35" w:rsidRPr="00B9228F" w:rsidDel="00C462F8">
          <w:rPr>
            <w:rFonts w:ascii="Times New Roman" w:hAnsi="Times New Roman" w:cs="Times New Roman"/>
            <w:sz w:val="24"/>
            <w:szCs w:val="24"/>
          </w:rPr>
          <w:delText>n</w:delText>
        </w:r>
        <w:r w:rsidRPr="00B9228F" w:rsidDel="00C462F8">
          <w:rPr>
            <w:rFonts w:ascii="Times New Roman" w:hAnsi="Times New Roman" w:cs="Times New Roman"/>
            <w:sz w:val="24"/>
            <w:szCs w:val="24"/>
          </w:rPr>
          <w:delText xml:space="preserve">, P. (2013). Just enough of a good thing: Indications of long-term efficacy in one-shot library instruction. </w:delText>
        </w:r>
        <w:r w:rsidRPr="00B9228F" w:rsidDel="00C462F8">
          <w:rPr>
            <w:rFonts w:ascii="Times New Roman" w:hAnsi="Times New Roman" w:cs="Times New Roman"/>
            <w:i/>
            <w:sz w:val="24"/>
            <w:szCs w:val="24"/>
          </w:rPr>
          <w:delText>Journal of Academic Librarianship</w:delText>
        </w:r>
        <w:r w:rsidRPr="00B9228F" w:rsidDel="00C462F8">
          <w:rPr>
            <w:rFonts w:ascii="Times New Roman" w:hAnsi="Times New Roman" w:cs="Times New Roman"/>
            <w:sz w:val="24"/>
            <w:szCs w:val="24"/>
          </w:rPr>
          <w:delText xml:space="preserve">, </w:delText>
        </w:r>
        <w:r w:rsidRPr="00B9228F" w:rsidDel="00C462F8">
          <w:rPr>
            <w:rFonts w:ascii="Times New Roman" w:hAnsi="Times New Roman" w:cs="Times New Roman"/>
            <w:i/>
            <w:sz w:val="24"/>
            <w:szCs w:val="24"/>
          </w:rPr>
          <w:delText>39</w:delText>
        </w:r>
        <w:r w:rsidRPr="00B9228F" w:rsidDel="00C462F8">
          <w:rPr>
            <w:rFonts w:ascii="Times New Roman" w:hAnsi="Times New Roman" w:cs="Times New Roman"/>
            <w:sz w:val="24"/>
            <w:szCs w:val="24"/>
          </w:rPr>
          <w:delText xml:space="preserve">(6), 488-499. </w:delText>
        </w:r>
        <w:r w:rsidR="005E6F13" w:rsidDel="00C462F8">
          <w:fldChar w:fldCharType="begin"/>
        </w:r>
        <w:r w:rsidR="005E6F13" w:rsidDel="00C462F8">
          <w:delInstrText xml:space="preserve"> HYPERLINK "http://dx.doi.org/10.1016/j.acalib.2013.08.013" </w:delInstrText>
        </w:r>
        <w:r w:rsidR="005E6F13" w:rsidDel="00C462F8">
          <w:fldChar w:fldCharType="separate"/>
        </w:r>
        <w:r w:rsidRPr="00B9228F" w:rsidDel="00C462F8">
          <w:rPr>
            <w:rStyle w:val="Hyperlink"/>
            <w:rFonts w:ascii="Times New Roman" w:hAnsi="Times New Roman" w:cs="Times New Roman"/>
            <w:sz w:val="24"/>
            <w:szCs w:val="24"/>
          </w:rPr>
          <w:delText>http://dx.doi.org/10.1016/j.acalib.2013.08.013</w:delText>
        </w:r>
        <w:r w:rsidR="005E6F13" w:rsidDel="00C462F8">
          <w:rPr>
            <w:rStyle w:val="Hyperlink"/>
            <w:rFonts w:ascii="Times New Roman" w:hAnsi="Times New Roman" w:cs="Times New Roman"/>
            <w:sz w:val="24"/>
            <w:szCs w:val="24"/>
          </w:rPr>
          <w:fldChar w:fldCharType="end"/>
        </w:r>
      </w:del>
    </w:p>
    <w:p w:rsidR="00F06E18" w:rsidRPr="00B9228F" w:rsidDel="00C462F8" w:rsidRDefault="00F06E18">
      <w:pPr>
        <w:spacing w:line="240" w:lineRule="auto"/>
        <w:ind w:left="720" w:hanging="720"/>
        <w:rPr>
          <w:del w:id="565" w:author="Bourgeois, John P." w:date="2017-03-30T08:33:00Z"/>
          <w:rFonts w:ascii="Times New Roman" w:hAnsi="Times New Roman" w:cs="Times New Roman"/>
          <w:sz w:val="24"/>
          <w:szCs w:val="24"/>
        </w:rPr>
        <w:pPrChange w:id="566" w:author="NSUSER" w:date="2017-03-19T19:40:00Z">
          <w:pPr>
            <w:spacing w:line="240" w:lineRule="auto"/>
            <w:ind w:left="720" w:hanging="720"/>
            <w:jc w:val="both"/>
          </w:pPr>
        </w:pPrChange>
      </w:pPr>
      <w:del w:id="567" w:author="Bourgeois, John P." w:date="2017-03-30T08:33:00Z">
        <w:r w:rsidRPr="00B9228F" w:rsidDel="00C462F8">
          <w:rPr>
            <w:rFonts w:ascii="Times New Roman" w:hAnsi="Times New Roman" w:cs="Times New Roman"/>
            <w:sz w:val="24"/>
            <w:szCs w:val="24"/>
          </w:rPr>
          <w:delText xml:space="preserve">Tmanova, L. L., Ancker, J. S., &amp; Johnson, S. B. (2015). Integrating an informationist into graduate education: Case study with preliminary results. </w:delText>
        </w:r>
        <w:r w:rsidRPr="00B9228F" w:rsidDel="00C462F8">
          <w:rPr>
            <w:rFonts w:ascii="Times New Roman" w:hAnsi="Times New Roman" w:cs="Times New Roman"/>
            <w:i/>
            <w:sz w:val="24"/>
            <w:szCs w:val="24"/>
          </w:rPr>
          <w:delText>Medical Reference Services Quarterly, 34</w:delText>
        </w:r>
        <w:r w:rsidRPr="00B9228F" w:rsidDel="00C462F8">
          <w:rPr>
            <w:rFonts w:ascii="Times New Roman" w:hAnsi="Times New Roman" w:cs="Times New Roman"/>
            <w:sz w:val="24"/>
            <w:szCs w:val="24"/>
          </w:rPr>
          <w:delText xml:space="preserve">(3), 296-310. </w:delText>
        </w:r>
        <w:r w:rsidR="005E6F13" w:rsidDel="00C462F8">
          <w:fldChar w:fldCharType="begin"/>
        </w:r>
        <w:r w:rsidR="005E6F13" w:rsidDel="00C462F8">
          <w:delInstrText xml:space="preserve"> HYPERLINK "http://dx.doi.org/10.1080/02763869.2015.1052692" </w:delInstrText>
        </w:r>
        <w:r w:rsidR="005E6F13" w:rsidDel="00C462F8">
          <w:fldChar w:fldCharType="separate"/>
        </w:r>
        <w:r w:rsidRPr="00B9228F" w:rsidDel="00C462F8">
          <w:rPr>
            <w:rStyle w:val="Hyperlink"/>
            <w:rFonts w:ascii="Times New Roman" w:hAnsi="Times New Roman" w:cs="Times New Roman"/>
            <w:sz w:val="24"/>
            <w:szCs w:val="24"/>
          </w:rPr>
          <w:delText>http://dx.doi.org/10.1080/02763869.2015.1052692</w:delText>
        </w:r>
        <w:r w:rsidR="005E6F13" w:rsidDel="00C462F8">
          <w:rPr>
            <w:rStyle w:val="Hyperlink"/>
            <w:rFonts w:ascii="Times New Roman" w:hAnsi="Times New Roman" w:cs="Times New Roman"/>
            <w:sz w:val="24"/>
            <w:szCs w:val="24"/>
          </w:rPr>
          <w:fldChar w:fldCharType="end"/>
        </w:r>
        <w:r w:rsidRPr="00B9228F" w:rsidDel="00C462F8">
          <w:rPr>
            <w:rFonts w:ascii="Times New Roman" w:hAnsi="Times New Roman" w:cs="Times New Roman"/>
            <w:sz w:val="24"/>
            <w:szCs w:val="24"/>
          </w:rPr>
          <w:delText xml:space="preserve"> </w:delText>
        </w:r>
      </w:del>
    </w:p>
    <w:p w:rsidR="00F06E18" w:rsidRPr="00B9228F" w:rsidDel="00C462F8" w:rsidRDefault="00F06E18">
      <w:pPr>
        <w:spacing w:line="240" w:lineRule="auto"/>
        <w:ind w:left="720" w:hanging="720"/>
        <w:rPr>
          <w:del w:id="568" w:author="Bourgeois, John P." w:date="2017-03-30T08:33:00Z"/>
          <w:rFonts w:ascii="Times New Roman" w:hAnsi="Times New Roman" w:cs="Times New Roman"/>
          <w:sz w:val="24"/>
          <w:szCs w:val="24"/>
        </w:rPr>
        <w:pPrChange w:id="569" w:author="NSUSER" w:date="2017-03-19T19:40:00Z">
          <w:pPr>
            <w:spacing w:line="240" w:lineRule="auto"/>
            <w:ind w:left="720" w:hanging="720"/>
            <w:jc w:val="both"/>
          </w:pPr>
        </w:pPrChange>
      </w:pPr>
      <w:del w:id="570" w:author="Bourgeois, John P." w:date="2017-03-30T08:33:00Z">
        <w:r w:rsidRPr="00B9228F" w:rsidDel="00C462F8">
          <w:rPr>
            <w:rFonts w:ascii="Times New Roman" w:hAnsi="Times New Roman" w:cs="Times New Roman"/>
            <w:sz w:val="24"/>
            <w:szCs w:val="24"/>
          </w:rPr>
          <w:delText xml:space="preserve">Westrick, P. A., Le, H., Robbins, S. B., Radunzel, J. M. R., &amp; Schmidt, F. L. (2015). College performance and retention: A meta-analysis of the predictive validities of ACT scores, high school grades, and SES. </w:delText>
        </w:r>
        <w:r w:rsidRPr="00B9228F" w:rsidDel="00C462F8">
          <w:rPr>
            <w:rFonts w:ascii="Times New Roman" w:hAnsi="Times New Roman" w:cs="Times New Roman"/>
            <w:i/>
            <w:sz w:val="24"/>
            <w:szCs w:val="24"/>
          </w:rPr>
          <w:delText>Educational Assessment, 20</w:delText>
        </w:r>
        <w:r w:rsidRPr="00B9228F" w:rsidDel="00C462F8">
          <w:rPr>
            <w:rFonts w:ascii="Times New Roman" w:hAnsi="Times New Roman" w:cs="Times New Roman"/>
            <w:sz w:val="24"/>
            <w:szCs w:val="24"/>
          </w:rPr>
          <w:delText xml:space="preserve">(1), 23-45. </w:delText>
        </w:r>
        <w:r w:rsidR="005E6F13" w:rsidDel="00C462F8">
          <w:fldChar w:fldCharType="begin"/>
        </w:r>
        <w:r w:rsidR="005E6F13" w:rsidDel="00C462F8">
          <w:delInstrText xml:space="preserve"> HYPERLINK "http://dx.doi.org/10.1080/10627197.2015.997614" </w:delInstrText>
        </w:r>
        <w:r w:rsidR="005E6F13" w:rsidDel="00C462F8">
          <w:fldChar w:fldCharType="separate"/>
        </w:r>
        <w:r w:rsidRPr="00B9228F" w:rsidDel="00C462F8">
          <w:rPr>
            <w:rStyle w:val="Hyperlink"/>
            <w:rFonts w:ascii="Times New Roman" w:hAnsi="Times New Roman" w:cs="Times New Roman"/>
            <w:sz w:val="24"/>
            <w:szCs w:val="24"/>
          </w:rPr>
          <w:delText>http://dx.doi.org/10.1080/10627197.2015.997614</w:delText>
        </w:r>
        <w:r w:rsidR="005E6F13" w:rsidDel="00C462F8">
          <w:rPr>
            <w:rStyle w:val="Hyperlink"/>
            <w:rFonts w:ascii="Times New Roman" w:hAnsi="Times New Roman" w:cs="Times New Roman"/>
            <w:sz w:val="24"/>
            <w:szCs w:val="24"/>
          </w:rPr>
          <w:fldChar w:fldCharType="end"/>
        </w:r>
      </w:del>
    </w:p>
    <w:p w:rsidR="00F06E18" w:rsidRPr="00B9228F" w:rsidDel="00C462F8" w:rsidRDefault="00F06E18">
      <w:pPr>
        <w:spacing w:line="240" w:lineRule="auto"/>
        <w:ind w:left="720" w:hanging="720"/>
        <w:rPr>
          <w:del w:id="571" w:author="Bourgeois, John P." w:date="2017-03-30T08:33:00Z"/>
          <w:rFonts w:ascii="Times New Roman" w:hAnsi="Times New Roman" w:cs="Times New Roman"/>
          <w:sz w:val="24"/>
          <w:szCs w:val="24"/>
        </w:rPr>
        <w:pPrChange w:id="572" w:author="NSUSER" w:date="2017-03-19T19:40:00Z">
          <w:pPr>
            <w:spacing w:line="240" w:lineRule="auto"/>
            <w:ind w:left="720" w:hanging="720"/>
            <w:jc w:val="both"/>
          </w:pPr>
        </w:pPrChange>
      </w:pPr>
    </w:p>
    <w:p w:rsidR="00CC0CA6" w:rsidDel="00C462F8" w:rsidRDefault="00CC0CA6" w:rsidP="00BA57B7">
      <w:pPr>
        <w:rPr>
          <w:del w:id="573" w:author="Bourgeois, John P." w:date="2017-03-30T08:33:00Z"/>
          <w:rFonts w:ascii="Times New Roman" w:hAnsi="Times New Roman" w:cs="Times New Roman"/>
          <w:sz w:val="24"/>
          <w:szCs w:val="24"/>
        </w:rPr>
      </w:pPr>
      <w:del w:id="574" w:author="Bourgeois, John P." w:date="2017-03-30T08:33:00Z">
        <w:r w:rsidDel="00C462F8">
          <w:rPr>
            <w:rFonts w:ascii="Times New Roman" w:hAnsi="Times New Roman" w:cs="Times New Roman"/>
            <w:sz w:val="24"/>
            <w:szCs w:val="24"/>
          </w:rPr>
          <w:br w:type="page"/>
        </w:r>
      </w:del>
    </w:p>
    <w:p w:rsidR="00BC6C06" w:rsidRDefault="00CC0CA6">
      <w:pPr>
        <w:spacing w:line="240" w:lineRule="auto"/>
        <w:rPr>
          <w:rFonts w:ascii="Times New Roman" w:hAnsi="Times New Roman" w:cs="Times New Roman"/>
          <w:sz w:val="24"/>
          <w:szCs w:val="24"/>
        </w:rPr>
        <w:pPrChange w:id="575" w:author="NSUSER" w:date="2017-03-19T19:40:00Z">
          <w:pPr>
            <w:spacing w:line="240" w:lineRule="auto"/>
            <w:jc w:val="both"/>
          </w:pPr>
        </w:pPrChange>
      </w:pPr>
      <w:r>
        <w:rPr>
          <w:rFonts w:ascii="Times New Roman" w:hAnsi="Times New Roman" w:cs="Times New Roman"/>
          <w:sz w:val="24"/>
          <w:szCs w:val="24"/>
        </w:rPr>
        <w:lastRenderedPageBreak/>
        <w:t>Tables and Figures</w:t>
      </w:r>
    </w:p>
    <w:p w:rsidR="00CC0CA6" w:rsidRDefault="00CC0CA6">
      <w:pPr>
        <w:spacing w:line="240" w:lineRule="auto"/>
        <w:rPr>
          <w:rFonts w:ascii="Times New Roman" w:hAnsi="Times New Roman" w:cs="Times New Roman"/>
          <w:sz w:val="24"/>
          <w:szCs w:val="24"/>
        </w:rPr>
        <w:pPrChange w:id="576" w:author="NSUSER" w:date="2017-03-19T19:40:00Z">
          <w:pPr>
            <w:spacing w:line="240" w:lineRule="auto"/>
            <w:jc w:val="both"/>
          </w:pPr>
        </w:pPrChange>
      </w:pPr>
      <w:r>
        <w:rPr>
          <w:rFonts w:ascii="Times New Roman" w:hAnsi="Times New Roman" w:cs="Times New Roman"/>
          <w:sz w:val="24"/>
          <w:szCs w:val="24"/>
        </w:rPr>
        <w:t>TABLE 1</w:t>
      </w:r>
    </w:p>
    <w:tbl>
      <w:tblPr>
        <w:tblW w:w="8550" w:type="dxa"/>
        <w:tblInd w:w="4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12"/>
        <w:gridCol w:w="1024"/>
        <w:gridCol w:w="1274"/>
        <w:gridCol w:w="1260"/>
        <w:gridCol w:w="1350"/>
        <w:gridCol w:w="1530"/>
      </w:tblGrid>
      <w:tr w:rsidR="00CC0CA6" w:rsidRPr="00B9228F" w:rsidTr="005E6F13">
        <w:trPr>
          <w:cantSplit/>
        </w:trPr>
        <w:tc>
          <w:tcPr>
            <w:tcW w:w="8550" w:type="dxa"/>
            <w:gridSpan w:val="6"/>
            <w:tcBorders>
              <w:top w:val="nil"/>
              <w:left w:val="nil"/>
              <w:bottom w:val="nil"/>
              <w:right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77"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b/>
                <w:bCs/>
                <w:color w:val="000000"/>
                <w:sz w:val="24"/>
                <w:szCs w:val="24"/>
              </w:rPr>
              <w:t>Descriptive Statistics</w:t>
            </w:r>
          </w:p>
        </w:tc>
      </w:tr>
      <w:tr w:rsidR="00CC0CA6" w:rsidRPr="00B9228F" w:rsidTr="005E6F13">
        <w:trPr>
          <w:cantSplit/>
        </w:trPr>
        <w:tc>
          <w:tcPr>
            <w:tcW w:w="2112"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578" w:author="NSUSER" w:date="2017-03-19T19:40:00Z">
                <w:pPr>
                  <w:autoSpaceDE w:val="0"/>
                  <w:autoSpaceDN w:val="0"/>
                  <w:adjustRightInd w:val="0"/>
                  <w:spacing w:after="0" w:line="240" w:lineRule="auto"/>
                  <w:jc w:val="both"/>
                </w:pPr>
              </w:pPrChange>
            </w:pPr>
          </w:p>
        </w:tc>
        <w:tc>
          <w:tcPr>
            <w:tcW w:w="1024" w:type="dxa"/>
            <w:tcBorders>
              <w:top w:val="single" w:sz="16" w:space="0" w:color="000000"/>
              <w:left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79"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N</w:t>
            </w:r>
          </w:p>
        </w:tc>
        <w:tc>
          <w:tcPr>
            <w:tcW w:w="1274" w:type="dxa"/>
            <w:tcBorders>
              <w:top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0"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Minimum</w:t>
            </w:r>
          </w:p>
        </w:tc>
        <w:tc>
          <w:tcPr>
            <w:tcW w:w="1260" w:type="dxa"/>
            <w:tcBorders>
              <w:top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1"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Maximum</w:t>
            </w:r>
          </w:p>
        </w:tc>
        <w:tc>
          <w:tcPr>
            <w:tcW w:w="1350" w:type="dxa"/>
            <w:tcBorders>
              <w:top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2"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Mean</w:t>
            </w:r>
          </w:p>
        </w:tc>
        <w:tc>
          <w:tcPr>
            <w:tcW w:w="1530" w:type="dxa"/>
            <w:tcBorders>
              <w:top w:val="single" w:sz="16" w:space="0" w:color="000000"/>
              <w:bottom w:val="single" w:sz="16" w:space="0" w:color="000000"/>
              <w:right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3"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Std. Deviation</w:t>
            </w:r>
          </w:p>
        </w:tc>
      </w:tr>
      <w:tr w:rsidR="00CC0CA6" w:rsidRPr="00B9228F" w:rsidTr="005E6F13">
        <w:trPr>
          <w:cantSplit/>
          <w:trHeight w:val="437"/>
        </w:trPr>
        <w:tc>
          <w:tcPr>
            <w:tcW w:w="2112" w:type="dxa"/>
            <w:tcBorders>
              <w:top w:val="single" w:sz="16" w:space="0" w:color="000000"/>
              <w:left w:val="single" w:sz="16" w:space="0" w:color="000000"/>
              <w:bottom w:val="nil"/>
              <w:right w:val="single" w:sz="16" w:space="0" w:color="000000"/>
            </w:tcBorders>
            <w:shd w:val="clear" w:color="auto" w:fill="FFFFFF"/>
            <w:vAlign w:val="center"/>
          </w:tcPr>
          <w:p w:rsidR="00CC0CA6" w:rsidRPr="00B9228F" w:rsidRDefault="00CC0CA6" w:rsidP="00BA57B7">
            <w:pPr>
              <w:autoSpaceDE w:val="0"/>
              <w:autoSpaceDN w:val="0"/>
              <w:adjustRightInd w:val="0"/>
              <w:spacing w:after="0" w:line="240" w:lineRule="auto"/>
              <w:ind w:left="60" w:right="60"/>
              <w:rPr>
                <w:rFonts w:ascii="Times New Roman" w:hAnsi="Times New Roman" w:cs="Times New Roman"/>
                <w:color w:val="000000"/>
                <w:sz w:val="24"/>
                <w:szCs w:val="24"/>
              </w:rPr>
            </w:pPr>
            <w:r w:rsidRPr="00B9228F">
              <w:rPr>
                <w:rFonts w:ascii="Times New Roman" w:hAnsi="Times New Roman" w:cs="Times New Roman"/>
                <w:color w:val="000000"/>
                <w:sz w:val="24"/>
                <w:szCs w:val="24"/>
              </w:rPr>
              <w:t>ACT Composite</w:t>
            </w:r>
          </w:p>
        </w:tc>
        <w:tc>
          <w:tcPr>
            <w:tcW w:w="1024" w:type="dxa"/>
            <w:tcBorders>
              <w:top w:val="single" w:sz="16" w:space="0" w:color="000000"/>
              <w:left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4"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1103</w:t>
            </w:r>
          </w:p>
        </w:tc>
        <w:tc>
          <w:tcPr>
            <w:tcW w:w="1274" w:type="dxa"/>
            <w:tcBorders>
              <w:top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5"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14</w:t>
            </w:r>
          </w:p>
        </w:tc>
        <w:tc>
          <w:tcPr>
            <w:tcW w:w="1260" w:type="dxa"/>
            <w:tcBorders>
              <w:top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6"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35</w:t>
            </w:r>
          </w:p>
        </w:tc>
        <w:tc>
          <w:tcPr>
            <w:tcW w:w="1350" w:type="dxa"/>
            <w:tcBorders>
              <w:top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7"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22.23</w:t>
            </w:r>
          </w:p>
        </w:tc>
        <w:tc>
          <w:tcPr>
            <w:tcW w:w="1530" w:type="dxa"/>
            <w:tcBorders>
              <w:top w:val="single" w:sz="16" w:space="0" w:color="000000"/>
              <w:bottom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8"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3.241</w:t>
            </w:r>
          </w:p>
        </w:tc>
      </w:tr>
      <w:tr w:rsidR="00CC0CA6" w:rsidRPr="00B9228F" w:rsidTr="005E6F13">
        <w:trPr>
          <w:cantSplit/>
          <w:trHeight w:val="450"/>
        </w:trPr>
        <w:tc>
          <w:tcPr>
            <w:tcW w:w="2112" w:type="dxa"/>
            <w:tcBorders>
              <w:top w:val="nil"/>
              <w:left w:val="single" w:sz="16" w:space="0" w:color="000000"/>
              <w:bottom w:val="nil"/>
              <w:right w:val="single" w:sz="16" w:space="0" w:color="000000"/>
            </w:tcBorders>
            <w:shd w:val="clear" w:color="auto" w:fill="FFFFFF"/>
            <w:vAlign w:val="center"/>
          </w:tcPr>
          <w:p w:rsidR="00CC0CA6" w:rsidRPr="00B9228F" w:rsidRDefault="00CC0CA6" w:rsidP="00BA57B7">
            <w:pPr>
              <w:autoSpaceDE w:val="0"/>
              <w:autoSpaceDN w:val="0"/>
              <w:adjustRightInd w:val="0"/>
              <w:spacing w:after="0" w:line="24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High School GPA</w:t>
            </w:r>
          </w:p>
        </w:tc>
        <w:tc>
          <w:tcPr>
            <w:tcW w:w="1024" w:type="dxa"/>
            <w:tcBorders>
              <w:top w:val="nil"/>
              <w:left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89"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1127</w:t>
            </w:r>
          </w:p>
        </w:tc>
        <w:tc>
          <w:tcPr>
            <w:tcW w:w="1274" w:type="dxa"/>
            <w:tcBorders>
              <w:top w:val="nil"/>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90"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1.603448</w:t>
            </w:r>
          </w:p>
        </w:tc>
        <w:tc>
          <w:tcPr>
            <w:tcW w:w="1260" w:type="dxa"/>
            <w:tcBorders>
              <w:top w:val="nil"/>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91"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4.000000</w:t>
            </w:r>
          </w:p>
        </w:tc>
        <w:tc>
          <w:tcPr>
            <w:tcW w:w="1350" w:type="dxa"/>
            <w:tcBorders>
              <w:top w:val="nil"/>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92"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3.24239775</w:t>
            </w:r>
          </w:p>
        </w:tc>
        <w:tc>
          <w:tcPr>
            <w:tcW w:w="1530" w:type="dxa"/>
            <w:tcBorders>
              <w:top w:val="nil"/>
              <w:bottom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93"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.493910395</w:t>
            </w:r>
          </w:p>
        </w:tc>
      </w:tr>
      <w:tr w:rsidR="00CC0CA6" w:rsidRPr="00B9228F" w:rsidTr="005E6F13">
        <w:trPr>
          <w:cantSplit/>
          <w:trHeight w:val="360"/>
        </w:trPr>
        <w:tc>
          <w:tcPr>
            <w:tcW w:w="2112" w:type="dxa"/>
            <w:tcBorders>
              <w:top w:val="nil"/>
              <w:left w:val="single" w:sz="16" w:space="0" w:color="000000"/>
              <w:bottom w:val="single" w:sz="16" w:space="0" w:color="000000"/>
              <w:right w:val="single" w:sz="16" w:space="0" w:color="000000"/>
            </w:tcBorders>
            <w:shd w:val="clear" w:color="auto" w:fill="FFFFFF"/>
            <w:vAlign w:val="center"/>
          </w:tcPr>
          <w:p w:rsidR="00CC0CA6" w:rsidRPr="00B9228F" w:rsidRDefault="00CC0CA6" w:rsidP="00BA57B7">
            <w:pPr>
              <w:autoSpaceDE w:val="0"/>
              <w:autoSpaceDN w:val="0"/>
              <w:adjustRightInd w:val="0"/>
              <w:spacing w:after="0" w:line="240" w:lineRule="auto"/>
              <w:ind w:left="60" w:right="60"/>
              <w:rPr>
                <w:rFonts w:ascii="Times New Roman" w:hAnsi="Times New Roman" w:cs="Times New Roman"/>
                <w:color w:val="000000"/>
                <w:sz w:val="24"/>
                <w:szCs w:val="24"/>
              </w:rPr>
            </w:pPr>
            <w:r w:rsidRPr="00B9228F">
              <w:rPr>
                <w:rFonts w:ascii="Times New Roman" w:hAnsi="Times New Roman" w:cs="Times New Roman"/>
                <w:color w:val="000000"/>
                <w:sz w:val="24"/>
                <w:szCs w:val="24"/>
              </w:rPr>
              <w:t>Valid</w:t>
            </w:r>
            <w:r>
              <w:rPr>
                <w:rFonts w:ascii="Times New Roman" w:hAnsi="Times New Roman" w:cs="Times New Roman"/>
                <w:color w:val="000000"/>
                <w:sz w:val="24"/>
                <w:szCs w:val="24"/>
              </w:rPr>
              <w:t xml:space="preserve"> N</w:t>
            </w:r>
          </w:p>
        </w:tc>
        <w:tc>
          <w:tcPr>
            <w:tcW w:w="1024" w:type="dxa"/>
            <w:tcBorders>
              <w:top w:val="nil"/>
              <w:left w:val="single" w:sz="16" w:space="0" w:color="000000"/>
              <w:bottom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594"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1092</w:t>
            </w:r>
          </w:p>
        </w:tc>
        <w:tc>
          <w:tcPr>
            <w:tcW w:w="1274" w:type="dxa"/>
            <w:tcBorders>
              <w:top w:val="nil"/>
              <w:bottom w:val="single" w:sz="16" w:space="0" w:color="000000"/>
            </w:tcBorders>
            <w:shd w:val="clear" w:color="auto" w:fill="FFFFFF"/>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595" w:author="NSUSER" w:date="2017-03-19T19:40:00Z">
                <w:pPr>
                  <w:autoSpaceDE w:val="0"/>
                  <w:autoSpaceDN w:val="0"/>
                  <w:adjustRightInd w:val="0"/>
                  <w:spacing w:after="0" w:line="240" w:lineRule="auto"/>
                  <w:jc w:val="right"/>
                </w:pPr>
              </w:pPrChange>
            </w:pPr>
          </w:p>
        </w:tc>
        <w:tc>
          <w:tcPr>
            <w:tcW w:w="1260" w:type="dxa"/>
            <w:tcBorders>
              <w:top w:val="nil"/>
              <w:bottom w:val="single" w:sz="16" w:space="0" w:color="000000"/>
            </w:tcBorders>
            <w:shd w:val="clear" w:color="auto" w:fill="FFFFFF"/>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596" w:author="NSUSER" w:date="2017-03-19T19:40:00Z">
                <w:pPr>
                  <w:autoSpaceDE w:val="0"/>
                  <w:autoSpaceDN w:val="0"/>
                  <w:adjustRightInd w:val="0"/>
                  <w:spacing w:after="0" w:line="240" w:lineRule="auto"/>
                  <w:jc w:val="right"/>
                </w:pPr>
              </w:pPrChange>
            </w:pPr>
          </w:p>
        </w:tc>
        <w:tc>
          <w:tcPr>
            <w:tcW w:w="1350" w:type="dxa"/>
            <w:tcBorders>
              <w:top w:val="nil"/>
              <w:bottom w:val="single" w:sz="16" w:space="0" w:color="000000"/>
            </w:tcBorders>
            <w:shd w:val="clear" w:color="auto" w:fill="FFFFFF"/>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597" w:author="NSUSER" w:date="2017-03-19T19:40:00Z">
                <w:pPr>
                  <w:autoSpaceDE w:val="0"/>
                  <w:autoSpaceDN w:val="0"/>
                  <w:adjustRightInd w:val="0"/>
                  <w:spacing w:after="0" w:line="240" w:lineRule="auto"/>
                  <w:jc w:val="right"/>
                </w:pPr>
              </w:pPrChange>
            </w:pPr>
          </w:p>
        </w:tc>
        <w:tc>
          <w:tcPr>
            <w:tcW w:w="1530" w:type="dxa"/>
            <w:tcBorders>
              <w:top w:val="nil"/>
              <w:bottom w:val="single" w:sz="16" w:space="0" w:color="000000"/>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598" w:author="NSUSER" w:date="2017-03-19T19:40:00Z">
                <w:pPr>
                  <w:autoSpaceDE w:val="0"/>
                  <w:autoSpaceDN w:val="0"/>
                  <w:adjustRightInd w:val="0"/>
                  <w:spacing w:after="0" w:line="240" w:lineRule="auto"/>
                  <w:jc w:val="right"/>
                </w:pPr>
              </w:pPrChange>
            </w:pPr>
          </w:p>
        </w:tc>
      </w:tr>
    </w:tbl>
    <w:p w:rsidR="00CC0CA6" w:rsidRDefault="00CC0CA6">
      <w:pPr>
        <w:spacing w:line="240" w:lineRule="auto"/>
        <w:rPr>
          <w:rFonts w:ascii="Times New Roman" w:hAnsi="Times New Roman" w:cs="Times New Roman"/>
          <w:sz w:val="24"/>
          <w:szCs w:val="24"/>
        </w:rPr>
        <w:pPrChange w:id="599"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00" w:author="NSUSER" w:date="2017-03-19T19:40:00Z">
          <w:pPr>
            <w:spacing w:line="240" w:lineRule="auto"/>
            <w:jc w:val="both"/>
          </w:pPr>
        </w:pPrChange>
      </w:pPr>
      <w:r>
        <w:rPr>
          <w:rFonts w:ascii="Times New Roman" w:hAnsi="Times New Roman" w:cs="Times New Roman"/>
          <w:sz w:val="24"/>
          <w:szCs w:val="24"/>
        </w:rPr>
        <w:t>TABLE 2</w:t>
      </w:r>
    </w:p>
    <w:tbl>
      <w:tblPr>
        <w:tblW w:w="8306" w:type="dxa"/>
        <w:tblInd w:w="5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11"/>
        <w:gridCol w:w="963"/>
        <w:gridCol w:w="1024"/>
        <w:gridCol w:w="1301"/>
        <w:gridCol w:w="1438"/>
        <w:gridCol w:w="1469"/>
      </w:tblGrid>
      <w:tr w:rsidR="00CC0CA6" w:rsidRPr="00B9228F" w:rsidTr="005E6F13">
        <w:trPr>
          <w:cantSplit/>
        </w:trPr>
        <w:tc>
          <w:tcPr>
            <w:tcW w:w="8306" w:type="dxa"/>
            <w:gridSpan w:val="6"/>
            <w:tcBorders>
              <w:top w:val="nil"/>
              <w:left w:val="nil"/>
              <w:bottom w:val="nil"/>
              <w:right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1"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b/>
                <w:bCs/>
                <w:color w:val="000000"/>
                <w:sz w:val="24"/>
                <w:szCs w:val="24"/>
              </w:rPr>
              <w:t>Group Statistics</w:t>
            </w:r>
          </w:p>
        </w:tc>
      </w:tr>
      <w:tr w:rsidR="00CC0CA6" w:rsidRPr="00B9228F" w:rsidTr="005E6F13">
        <w:trPr>
          <w:cantSplit/>
        </w:trPr>
        <w:tc>
          <w:tcPr>
            <w:tcW w:w="2111" w:type="dxa"/>
          </w:tcPr>
          <w:p w:rsidR="00CC0CA6" w:rsidRPr="00B9228F" w:rsidRDefault="00CC0CA6">
            <w:pPr>
              <w:autoSpaceDE w:val="0"/>
              <w:autoSpaceDN w:val="0"/>
              <w:adjustRightInd w:val="0"/>
              <w:spacing w:after="0" w:line="240" w:lineRule="auto"/>
              <w:rPr>
                <w:rFonts w:ascii="Times New Roman" w:hAnsi="Times New Roman" w:cs="Times New Roman"/>
                <w:color w:val="000000"/>
                <w:sz w:val="24"/>
                <w:szCs w:val="24"/>
              </w:rPr>
              <w:pPrChange w:id="602" w:author="NSUSER" w:date="2017-03-19T19:40:00Z">
                <w:pPr>
                  <w:autoSpaceDE w:val="0"/>
                  <w:autoSpaceDN w:val="0"/>
                  <w:adjustRightInd w:val="0"/>
                  <w:spacing w:after="0" w:line="240" w:lineRule="auto"/>
                  <w:jc w:val="both"/>
                </w:pPr>
              </w:pPrChange>
            </w:pPr>
          </w:p>
        </w:tc>
        <w:tc>
          <w:tcPr>
            <w:tcW w:w="963" w:type="dxa"/>
            <w:tcBorders>
              <w:top w:val="single" w:sz="16" w:space="0" w:color="000000"/>
              <w:left w:val="nil"/>
              <w:bottom w:val="single" w:sz="16" w:space="0" w:color="000000"/>
              <w:right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3"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Group</w:t>
            </w:r>
          </w:p>
        </w:tc>
        <w:tc>
          <w:tcPr>
            <w:tcW w:w="1024" w:type="dxa"/>
            <w:tcBorders>
              <w:top w:val="single" w:sz="16" w:space="0" w:color="000000"/>
              <w:left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4"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N</w:t>
            </w:r>
          </w:p>
        </w:tc>
        <w:tc>
          <w:tcPr>
            <w:tcW w:w="1301" w:type="dxa"/>
            <w:tcBorders>
              <w:top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5"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Mean</w:t>
            </w:r>
          </w:p>
        </w:tc>
        <w:tc>
          <w:tcPr>
            <w:tcW w:w="1438" w:type="dxa"/>
            <w:tcBorders>
              <w:top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6"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Std. Deviation</w:t>
            </w:r>
          </w:p>
        </w:tc>
        <w:tc>
          <w:tcPr>
            <w:tcW w:w="1469" w:type="dxa"/>
            <w:tcBorders>
              <w:top w:val="single" w:sz="16" w:space="0" w:color="000000"/>
              <w:bottom w:val="single" w:sz="16" w:space="0" w:color="000000"/>
              <w:right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7" w:author="NSUSER" w:date="2017-03-19T19:40:00Z">
                <w:pPr>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Std. Error Mean</w:t>
            </w:r>
          </w:p>
        </w:tc>
      </w:tr>
      <w:tr w:rsidR="00CC0CA6" w:rsidRPr="00B9228F" w:rsidTr="005E6F13">
        <w:trPr>
          <w:cantSplit/>
        </w:trPr>
        <w:tc>
          <w:tcPr>
            <w:tcW w:w="2111" w:type="dxa"/>
            <w:vMerge w:val="restart"/>
            <w:tcBorders>
              <w:top w:val="single" w:sz="16" w:space="0" w:color="000000"/>
              <w:left w:val="single" w:sz="16" w:space="0" w:color="000000"/>
              <w:right w:val="nil"/>
            </w:tcBorders>
            <w:shd w:val="clear" w:color="auto" w:fill="FFFFFF"/>
            <w:vAlign w:val="center"/>
          </w:tcPr>
          <w:p w:rsidR="00CC0CA6" w:rsidRPr="00B9228F" w:rsidRDefault="00CC0CA6" w:rsidP="00BA57B7">
            <w:pPr>
              <w:autoSpaceDE w:val="0"/>
              <w:autoSpaceDN w:val="0"/>
              <w:adjustRightInd w:val="0"/>
              <w:spacing w:after="0" w:line="240" w:lineRule="auto"/>
              <w:ind w:left="60" w:right="60"/>
              <w:rPr>
                <w:rFonts w:ascii="Times New Roman" w:hAnsi="Times New Roman" w:cs="Times New Roman"/>
                <w:color w:val="000000"/>
                <w:sz w:val="24"/>
                <w:szCs w:val="24"/>
              </w:rPr>
            </w:pPr>
            <w:r w:rsidRPr="00B9228F">
              <w:rPr>
                <w:rFonts w:ascii="Times New Roman" w:hAnsi="Times New Roman" w:cs="Times New Roman"/>
                <w:color w:val="000000"/>
                <w:sz w:val="24"/>
                <w:szCs w:val="24"/>
              </w:rPr>
              <w:t>ACT Composite</w:t>
            </w:r>
          </w:p>
        </w:tc>
        <w:tc>
          <w:tcPr>
            <w:tcW w:w="963" w:type="dxa"/>
            <w:tcBorders>
              <w:top w:val="single" w:sz="16" w:space="0" w:color="000000"/>
              <w:left w:val="nil"/>
              <w:bottom w:val="nil"/>
              <w:right w:val="single" w:sz="16" w:space="0" w:color="000000"/>
            </w:tcBorders>
            <w:shd w:val="clear" w:color="auto" w:fill="FFFFFF"/>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8"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Group 1</w:t>
            </w:r>
          </w:p>
        </w:tc>
        <w:tc>
          <w:tcPr>
            <w:tcW w:w="1024" w:type="dxa"/>
            <w:tcBorders>
              <w:top w:val="single" w:sz="16" w:space="0" w:color="000000"/>
              <w:left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09"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52</w:t>
            </w:r>
          </w:p>
        </w:tc>
        <w:tc>
          <w:tcPr>
            <w:tcW w:w="1301" w:type="dxa"/>
            <w:tcBorders>
              <w:top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0"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21.85</w:t>
            </w:r>
          </w:p>
        </w:tc>
        <w:tc>
          <w:tcPr>
            <w:tcW w:w="1438" w:type="dxa"/>
            <w:tcBorders>
              <w:top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1"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2.554</w:t>
            </w:r>
          </w:p>
        </w:tc>
        <w:tc>
          <w:tcPr>
            <w:tcW w:w="1469" w:type="dxa"/>
            <w:tcBorders>
              <w:top w:val="single" w:sz="16" w:space="0" w:color="000000"/>
              <w:bottom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2"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.354</w:t>
            </w:r>
          </w:p>
        </w:tc>
      </w:tr>
      <w:tr w:rsidR="00CC0CA6" w:rsidRPr="00B9228F" w:rsidTr="005E6F13">
        <w:trPr>
          <w:cantSplit/>
        </w:trPr>
        <w:tc>
          <w:tcPr>
            <w:tcW w:w="2111" w:type="dxa"/>
            <w:vMerge/>
            <w:tcBorders>
              <w:top w:val="single" w:sz="16" w:space="0" w:color="000000"/>
              <w:left w:val="single" w:sz="16" w:space="0" w:color="000000"/>
              <w:right w:val="nil"/>
            </w:tcBorders>
            <w:shd w:val="clear" w:color="auto" w:fill="FFFFFF"/>
            <w:vAlign w:val="center"/>
          </w:tcPr>
          <w:p w:rsidR="00CC0CA6" w:rsidRPr="00B9228F" w:rsidRDefault="00CC0CA6" w:rsidP="00F5470B">
            <w:pPr>
              <w:autoSpaceDE w:val="0"/>
              <w:autoSpaceDN w:val="0"/>
              <w:adjustRightInd w:val="0"/>
              <w:spacing w:after="0" w:line="240" w:lineRule="auto"/>
              <w:rPr>
                <w:rFonts w:ascii="Times New Roman" w:hAnsi="Times New Roman" w:cs="Times New Roman"/>
                <w:color w:val="000000"/>
                <w:sz w:val="24"/>
                <w:szCs w:val="24"/>
              </w:rPr>
            </w:pPr>
          </w:p>
        </w:tc>
        <w:tc>
          <w:tcPr>
            <w:tcW w:w="963" w:type="dxa"/>
            <w:tcBorders>
              <w:top w:val="nil"/>
              <w:left w:val="nil"/>
              <w:right w:val="single" w:sz="16" w:space="0" w:color="000000"/>
            </w:tcBorders>
            <w:shd w:val="clear" w:color="auto" w:fill="FFFFFF"/>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3"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Group 2</w:t>
            </w:r>
          </w:p>
        </w:tc>
        <w:tc>
          <w:tcPr>
            <w:tcW w:w="1024" w:type="dxa"/>
            <w:tcBorders>
              <w:top w:val="nil"/>
              <w:lef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4"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1051</w:t>
            </w:r>
          </w:p>
        </w:tc>
        <w:tc>
          <w:tcPr>
            <w:tcW w:w="1301" w:type="dxa"/>
            <w:tcBorders>
              <w:top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5"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22.25</w:t>
            </w:r>
          </w:p>
        </w:tc>
        <w:tc>
          <w:tcPr>
            <w:tcW w:w="1438" w:type="dxa"/>
            <w:tcBorders>
              <w:top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6"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3.271</w:t>
            </w:r>
          </w:p>
        </w:tc>
        <w:tc>
          <w:tcPr>
            <w:tcW w:w="1469" w:type="dxa"/>
            <w:tcBorders>
              <w:top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7"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.101</w:t>
            </w:r>
          </w:p>
        </w:tc>
      </w:tr>
      <w:tr w:rsidR="00CC0CA6" w:rsidRPr="00B9228F" w:rsidTr="005E6F13">
        <w:trPr>
          <w:cantSplit/>
        </w:trPr>
        <w:tc>
          <w:tcPr>
            <w:tcW w:w="2111" w:type="dxa"/>
            <w:vMerge w:val="restart"/>
            <w:tcBorders>
              <w:top w:val="nil"/>
              <w:left w:val="single" w:sz="16" w:space="0" w:color="000000"/>
              <w:bottom w:val="single" w:sz="16" w:space="0" w:color="000000"/>
              <w:right w:val="nil"/>
            </w:tcBorders>
            <w:shd w:val="clear" w:color="auto" w:fill="FFFFFF"/>
            <w:vAlign w:val="center"/>
          </w:tcPr>
          <w:p w:rsidR="00CC0CA6" w:rsidRPr="00B9228F" w:rsidRDefault="00CC0CA6" w:rsidP="00BA57B7">
            <w:pPr>
              <w:autoSpaceDE w:val="0"/>
              <w:autoSpaceDN w:val="0"/>
              <w:adjustRightInd w:val="0"/>
              <w:spacing w:after="0" w:line="24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High School GPA</w:t>
            </w:r>
          </w:p>
        </w:tc>
        <w:tc>
          <w:tcPr>
            <w:tcW w:w="963" w:type="dxa"/>
            <w:tcBorders>
              <w:top w:val="nil"/>
              <w:left w:val="nil"/>
              <w:bottom w:val="nil"/>
              <w:right w:val="single" w:sz="16" w:space="0" w:color="000000"/>
            </w:tcBorders>
            <w:shd w:val="clear" w:color="auto" w:fill="FFFFFF"/>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8"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Group 1</w:t>
            </w:r>
          </w:p>
        </w:tc>
        <w:tc>
          <w:tcPr>
            <w:tcW w:w="1024" w:type="dxa"/>
            <w:tcBorders>
              <w:top w:val="nil"/>
              <w:left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19"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53</w:t>
            </w:r>
          </w:p>
        </w:tc>
        <w:tc>
          <w:tcPr>
            <w:tcW w:w="1301" w:type="dxa"/>
            <w:tcBorders>
              <w:top w:val="nil"/>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0"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3.24914725</w:t>
            </w:r>
          </w:p>
        </w:tc>
        <w:tc>
          <w:tcPr>
            <w:tcW w:w="1438" w:type="dxa"/>
            <w:tcBorders>
              <w:top w:val="nil"/>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1"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.477815511</w:t>
            </w:r>
          </w:p>
        </w:tc>
        <w:tc>
          <w:tcPr>
            <w:tcW w:w="1469" w:type="dxa"/>
            <w:tcBorders>
              <w:top w:val="nil"/>
              <w:bottom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2"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.065633008</w:t>
            </w:r>
          </w:p>
        </w:tc>
      </w:tr>
      <w:tr w:rsidR="00CC0CA6" w:rsidRPr="00B9228F" w:rsidTr="005E6F13">
        <w:trPr>
          <w:cantSplit/>
        </w:trPr>
        <w:tc>
          <w:tcPr>
            <w:tcW w:w="2111" w:type="dxa"/>
            <w:vMerge/>
            <w:tcBorders>
              <w:top w:val="nil"/>
              <w:left w:val="single" w:sz="16" w:space="0" w:color="000000"/>
              <w:bottom w:val="single" w:sz="16" w:space="0" w:color="000000"/>
              <w:right w:val="nil"/>
            </w:tcBorders>
            <w:shd w:val="clear" w:color="auto" w:fill="FFFFFF"/>
          </w:tcPr>
          <w:p w:rsidR="00CC0CA6" w:rsidRPr="00B9228F" w:rsidRDefault="00CC0CA6">
            <w:pPr>
              <w:autoSpaceDE w:val="0"/>
              <w:autoSpaceDN w:val="0"/>
              <w:adjustRightInd w:val="0"/>
              <w:spacing w:after="0" w:line="240" w:lineRule="auto"/>
              <w:rPr>
                <w:rFonts w:ascii="Times New Roman" w:hAnsi="Times New Roman" w:cs="Times New Roman"/>
                <w:color w:val="000000"/>
                <w:sz w:val="24"/>
                <w:szCs w:val="24"/>
              </w:rPr>
              <w:pPrChange w:id="623" w:author="NSUSER" w:date="2017-03-19T19:40:00Z">
                <w:pPr>
                  <w:autoSpaceDE w:val="0"/>
                  <w:autoSpaceDN w:val="0"/>
                  <w:adjustRightInd w:val="0"/>
                  <w:spacing w:after="0" w:line="240" w:lineRule="auto"/>
                  <w:jc w:val="both"/>
                </w:pPr>
              </w:pPrChange>
            </w:pPr>
          </w:p>
        </w:tc>
        <w:tc>
          <w:tcPr>
            <w:tcW w:w="963" w:type="dxa"/>
            <w:tcBorders>
              <w:top w:val="nil"/>
              <w:left w:val="nil"/>
              <w:bottom w:val="single" w:sz="16" w:space="0" w:color="000000"/>
              <w:right w:val="single" w:sz="16" w:space="0" w:color="000000"/>
            </w:tcBorders>
            <w:shd w:val="clear" w:color="auto" w:fill="FFFFFF"/>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4"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Group 2</w:t>
            </w:r>
          </w:p>
        </w:tc>
        <w:tc>
          <w:tcPr>
            <w:tcW w:w="1024" w:type="dxa"/>
            <w:tcBorders>
              <w:top w:val="nil"/>
              <w:left w:val="single" w:sz="16" w:space="0" w:color="000000"/>
              <w:bottom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5"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1074</w:t>
            </w:r>
          </w:p>
        </w:tc>
        <w:tc>
          <w:tcPr>
            <w:tcW w:w="1301" w:type="dxa"/>
            <w:tcBorders>
              <w:top w:val="nil"/>
              <w:bottom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6"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3.24206468</w:t>
            </w:r>
          </w:p>
        </w:tc>
        <w:tc>
          <w:tcPr>
            <w:tcW w:w="1438" w:type="dxa"/>
            <w:tcBorders>
              <w:top w:val="nil"/>
              <w:bottom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7"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.494904444</w:t>
            </w:r>
          </w:p>
        </w:tc>
        <w:tc>
          <w:tcPr>
            <w:tcW w:w="1469" w:type="dxa"/>
            <w:tcBorders>
              <w:top w:val="nil"/>
              <w:bottom w:val="single" w:sz="16" w:space="0" w:color="000000"/>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28"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.015101470</w:t>
            </w:r>
          </w:p>
        </w:tc>
      </w:tr>
    </w:tbl>
    <w:p w:rsidR="00CC0CA6" w:rsidRDefault="00CC0CA6">
      <w:pPr>
        <w:spacing w:line="240" w:lineRule="auto"/>
        <w:rPr>
          <w:rFonts w:ascii="Times New Roman" w:hAnsi="Times New Roman" w:cs="Times New Roman"/>
          <w:sz w:val="24"/>
          <w:szCs w:val="24"/>
        </w:rPr>
        <w:pPrChange w:id="629"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30" w:author="NSUSER" w:date="2017-03-19T19:40:00Z">
          <w:pPr>
            <w:spacing w:line="240" w:lineRule="auto"/>
            <w:jc w:val="both"/>
          </w:pPr>
        </w:pPrChange>
      </w:pPr>
      <w:r>
        <w:rPr>
          <w:rFonts w:ascii="Times New Roman" w:hAnsi="Times New Roman" w:cs="Times New Roman"/>
          <w:sz w:val="24"/>
          <w:szCs w:val="24"/>
        </w:rPr>
        <w:t>TABLE 3</w:t>
      </w:r>
    </w:p>
    <w:tbl>
      <w:tblPr>
        <w:tblpPr w:leftFromText="180" w:rightFromText="180" w:vertAnchor="text" w:horzAnchor="margin" w:tblpY="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1230"/>
        <w:gridCol w:w="710"/>
        <w:gridCol w:w="1716"/>
      </w:tblGrid>
      <w:tr w:rsidR="00CC0CA6" w:rsidRPr="00B9228F" w:rsidTr="00CC0CA6">
        <w:tc>
          <w:tcPr>
            <w:tcW w:w="0" w:type="auto"/>
            <w:shd w:val="clear" w:color="auto" w:fill="auto"/>
          </w:tcPr>
          <w:p w:rsidR="00CC0CA6" w:rsidRPr="00B9228F" w:rsidRDefault="00CC0CA6">
            <w:pPr>
              <w:pStyle w:val="NoSpacing"/>
              <w:rPr>
                <w:rFonts w:ascii="Times New Roman" w:hAnsi="Times New Roman"/>
                <w:b/>
                <w:sz w:val="24"/>
                <w:szCs w:val="24"/>
              </w:rPr>
              <w:pPrChange w:id="631" w:author="NSUSER" w:date="2017-03-19T19:40:00Z">
                <w:pPr>
                  <w:pStyle w:val="NoSpacing"/>
                  <w:framePr w:hSpace="180" w:wrap="around" w:vAnchor="text" w:hAnchor="margin" w:y="44"/>
                  <w:suppressOverlap/>
                  <w:jc w:val="both"/>
                </w:pPr>
              </w:pPrChange>
            </w:pPr>
            <w:r w:rsidRPr="00B9228F">
              <w:rPr>
                <w:rFonts w:ascii="Times New Roman" w:hAnsi="Times New Roman"/>
                <w:b/>
                <w:sz w:val="24"/>
                <w:szCs w:val="24"/>
              </w:rPr>
              <w:t>Group</w:t>
            </w:r>
          </w:p>
        </w:tc>
        <w:tc>
          <w:tcPr>
            <w:tcW w:w="0" w:type="auto"/>
            <w:shd w:val="clear" w:color="auto" w:fill="auto"/>
          </w:tcPr>
          <w:p w:rsidR="00CC0CA6" w:rsidRPr="00B9228F" w:rsidRDefault="00CC0CA6">
            <w:pPr>
              <w:pStyle w:val="NoSpacing"/>
              <w:rPr>
                <w:rFonts w:ascii="Times New Roman" w:hAnsi="Times New Roman"/>
                <w:b/>
                <w:sz w:val="24"/>
                <w:szCs w:val="24"/>
              </w:rPr>
              <w:pPrChange w:id="632" w:author="NSUSER" w:date="2017-03-19T19:40:00Z">
                <w:pPr>
                  <w:pStyle w:val="NoSpacing"/>
                  <w:framePr w:hSpace="180" w:wrap="around" w:vAnchor="text" w:hAnchor="margin" w:y="44"/>
                  <w:suppressOverlap/>
                  <w:jc w:val="both"/>
                </w:pPr>
              </w:pPrChange>
            </w:pPr>
            <w:r w:rsidRPr="00B9228F">
              <w:rPr>
                <w:rFonts w:ascii="Times New Roman" w:hAnsi="Times New Roman"/>
                <w:b/>
                <w:sz w:val="24"/>
                <w:szCs w:val="24"/>
              </w:rPr>
              <w:t>Attendees</w:t>
            </w:r>
          </w:p>
        </w:tc>
        <w:tc>
          <w:tcPr>
            <w:tcW w:w="0" w:type="auto"/>
            <w:shd w:val="clear" w:color="auto" w:fill="auto"/>
          </w:tcPr>
          <w:p w:rsidR="00CC0CA6" w:rsidRPr="00B9228F" w:rsidRDefault="00CC0CA6">
            <w:pPr>
              <w:pStyle w:val="NoSpacing"/>
              <w:rPr>
                <w:rFonts w:ascii="Times New Roman" w:hAnsi="Times New Roman"/>
                <w:b/>
                <w:sz w:val="24"/>
                <w:szCs w:val="24"/>
              </w:rPr>
              <w:pPrChange w:id="633" w:author="NSUSER" w:date="2017-03-19T19:40:00Z">
                <w:pPr>
                  <w:pStyle w:val="NoSpacing"/>
                  <w:framePr w:hSpace="180" w:wrap="around" w:vAnchor="text" w:hAnchor="margin" w:y="44"/>
                  <w:suppressOverlap/>
                  <w:jc w:val="both"/>
                </w:pPr>
              </w:pPrChange>
            </w:pPr>
            <w:r w:rsidRPr="00B9228F">
              <w:rPr>
                <w:rFonts w:ascii="Times New Roman" w:hAnsi="Times New Roman"/>
                <w:b/>
                <w:sz w:val="24"/>
                <w:szCs w:val="24"/>
              </w:rPr>
              <w:t>Quiz</w:t>
            </w:r>
          </w:p>
        </w:tc>
        <w:tc>
          <w:tcPr>
            <w:tcW w:w="0" w:type="auto"/>
            <w:shd w:val="clear" w:color="auto" w:fill="auto"/>
          </w:tcPr>
          <w:p w:rsidR="00CC0CA6" w:rsidRPr="00B9228F" w:rsidRDefault="00CC0CA6">
            <w:pPr>
              <w:pStyle w:val="NoSpacing"/>
              <w:rPr>
                <w:rFonts w:ascii="Times New Roman" w:hAnsi="Times New Roman"/>
                <w:b/>
                <w:sz w:val="24"/>
                <w:szCs w:val="24"/>
              </w:rPr>
              <w:pPrChange w:id="634" w:author="NSUSER" w:date="2017-03-19T19:40:00Z">
                <w:pPr>
                  <w:pStyle w:val="NoSpacing"/>
                  <w:framePr w:hSpace="180" w:wrap="around" w:vAnchor="text" w:hAnchor="margin" w:y="44"/>
                  <w:suppressOverlap/>
                  <w:jc w:val="both"/>
                </w:pPr>
              </w:pPrChange>
            </w:pPr>
            <w:r w:rsidRPr="00B9228F">
              <w:rPr>
                <w:rFonts w:ascii="Times New Roman" w:hAnsi="Times New Roman"/>
                <w:b/>
                <w:sz w:val="24"/>
                <w:szCs w:val="24"/>
              </w:rPr>
              <w:t>Response Rate</w:t>
            </w:r>
          </w:p>
        </w:tc>
      </w:tr>
      <w:tr w:rsidR="00CC0CA6" w:rsidRPr="00B9228F" w:rsidTr="00CC0CA6">
        <w:trPr>
          <w:trHeight w:val="338"/>
        </w:trPr>
        <w:tc>
          <w:tcPr>
            <w:tcW w:w="0" w:type="auto"/>
            <w:shd w:val="clear" w:color="auto" w:fill="auto"/>
            <w:vAlign w:val="center"/>
          </w:tcPr>
          <w:p w:rsidR="00CC0CA6" w:rsidRPr="00B9228F" w:rsidRDefault="00CC0CA6" w:rsidP="00BA57B7">
            <w:pPr>
              <w:pStyle w:val="NoSpacing"/>
              <w:rPr>
                <w:rFonts w:ascii="Times New Roman" w:hAnsi="Times New Roman"/>
                <w:sz w:val="24"/>
                <w:szCs w:val="24"/>
              </w:rPr>
            </w:pPr>
            <w:r w:rsidRPr="00B9228F">
              <w:rPr>
                <w:rFonts w:ascii="Times New Roman" w:hAnsi="Times New Roman"/>
                <w:sz w:val="24"/>
                <w:szCs w:val="24"/>
              </w:rPr>
              <w:t>Overall</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35"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945</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36"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365</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37"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38.6%</w:t>
            </w:r>
          </w:p>
        </w:tc>
      </w:tr>
      <w:tr w:rsidR="00CC0CA6" w:rsidRPr="00B9228F" w:rsidTr="00CC0CA6">
        <w:trPr>
          <w:trHeight w:val="314"/>
        </w:trPr>
        <w:tc>
          <w:tcPr>
            <w:tcW w:w="0" w:type="auto"/>
            <w:shd w:val="clear" w:color="auto" w:fill="auto"/>
            <w:vAlign w:val="center"/>
          </w:tcPr>
          <w:p w:rsidR="00CC0CA6" w:rsidRPr="00B9228F" w:rsidRDefault="00CC0CA6" w:rsidP="00BA57B7">
            <w:pPr>
              <w:pStyle w:val="NoSpacing"/>
              <w:rPr>
                <w:rFonts w:ascii="Times New Roman" w:hAnsi="Times New Roman"/>
                <w:sz w:val="24"/>
                <w:szCs w:val="24"/>
              </w:rPr>
            </w:pPr>
            <w:r w:rsidRPr="00B9228F">
              <w:rPr>
                <w:rFonts w:ascii="Times New Roman" w:hAnsi="Times New Roman"/>
                <w:sz w:val="24"/>
                <w:szCs w:val="24"/>
              </w:rPr>
              <w:t>One-Day</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38"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51</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39"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27</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40"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52.9%</w:t>
            </w:r>
          </w:p>
        </w:tc>
      </w:tr>
      <w:tr w:rsidR="00CC0CA6" w:rsidRPr="00B9228F" w:rsidTr="00CC0CA6">
        <w:trPr>
          <w:trHeight w:val="374"/>
        </w:trPr>
        <w:tc>
          <w:tcPr>
            <w:tcW w:w="0" w:type="auto"/>
            <w:shd w:val="clear" w:color="auto" w:fill="auto"/>
            <w:vAlign w:val="center"/>
          </w:tcPr>
          <w:p w:rsidR="00CC0CA6" w:rsidRPr="00B9228F" w:rsidRDefault="00CC0CA6" w:rsidP="00BA57B7">
            <w:pPr>
              <w:pStyle w:val="NoSpacing"/>
              <w:rPr>
                <w:rFonts w:ascii="Times New Roman" w:hAnsi="Times New Roman"/>
                <w:sz w:val="24"/>
                <w:szCs w:val="24"/>
              </w:rPr>
            </w:pPr>
            <w:r w:rsidRPr="00B9228F">
              <w:rPr>
                <w:rFonts w:ascii="Times New Roman" w:hAnsi="Times New Roman"/>
                <w:sz w:val="24"/>
                <w:szCs w:val="24"/>
              </w:rPr>
              <w:t>Two-Day</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41"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894</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42"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338</w:t>
            </w:r>
          </w:p>
        </w:tc>
        <w:tc>
          <w:tcPr>
            <w:tcW w:w="0" w:type="auto"/>
            <w:shd w:val="clear" w:color="auto" w:fill="auto"/>
            <w:vAlign w:val="center"/>
          </w:tcPr>
          <w:p w:rsidR="00CC0CA6" w:rsidRPr="00B9228F" w:rsidRDefault="00CC0CA6">
            <w:pPr>
              <w:pStyle w:val="NoSpacing"/>
              <w:rPr>
                <w:rFonts w:ascii="Times New Roman" w:hAnsi="Times New Roman"/>
                <w:sz w:val="24"/>
                <w:szCs w:val="24"/>
              </w:rPr>
              <w:pPrChange w:id="643" w:author="NSUSER" w:date="2017-03-19T19:40:00Z">
                <w:pPr>
                  <w:pStyle w:val="NoSpacing"/>
                  <w:framePr w:hSpace="180" w:wrap="around" w:vAnchor="text" w:hAnchor="margin" w:y="44"/>
                  <w:suppressOverlap/>
                  <w:jc w:val="right"/>
                </w:pPr>
              </w:pPrChange>
            </w:pPr>
            <w:r w:rsidRPr="00B9228F">
              <w:rPr>
                <w:rFonts w:ascii="Times New Roman" w:hAnsi="Times New Roman"/>
                <w:sz w:val="24"/>
                <w:szCs w:val="24"/>
              </w:rPr>
              <w:t>37.8%</w:t>
            </w:r>
          </w:p>
        </w:tc>
      </w:tr>
    </w:tbl>
    <w:p w:rsidR="00CC0CA6" w:rsidRDefault="00CC0CA6">
      <w:pPr>
        <w:spacing w:line="240" w:lineRule="auto"/>
        <w:rPr>
          <w:rFonts w:ascii="Times New Roman" w:hAnsi="Times New Roman" w:cs="Times New Roman"/>
          <w:sz w:val="24"/>
          <w:szCs w:val="24"/>
        </w:rPr>
        <w:pPrChange w:id="644"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45"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46"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47"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48" w:author="NSUSER" w:date="2017-03-19T19:40:00Z">
          <w:pPr>
            <w:spacing w:line="240" w:lineRule="auto"/>
            <w:jc w:val="both"/>
          </w:pPr>
        </w:pPrChange>
      </w:pPr>
      <w:r>
        <w:rPr>
          <w:rFonts w:ascii="Times New Roman" w:hAnsi="Times New Roman" w:cs="Times New Roman"/>
          <w:sz w:val="24"/>
          <w:szCs w:val="24"/>
        </w:rPr>
        <w:t>TABLE 4</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665"/>
        <w:gridCol w:w="1890"/>
        <w:gridCol w:w="2430"/>
        <w:gridCol w:w="1890"/>
      </w:tblGrid>
      <w:tr w:rsidR="00CC0CA6" w:rsidRPr="00B9228F" w:rsidTr="005E6F13">
        <w:trPr>
          <w:trHeight w:val="300"/>
        </w:trPr>
        <w:tc>
          <w:tcPr>
            <w:tcW w:w="96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b/>
                <w:color w:val="000000"/>
                <w:sz w:val="24"/>
                <w:szCs w:val="24"/>
              </w:rPr>
              <w:pPrChange w:id="649" w:author="NSUSER" w:date="2017-03-19T19:40:00Z">
                <w:pPr>
                  <w:spacing w:after="0" w:line="240" w:lineRule="auto"/>
                  <w:jc w:val="both"/>
                </w:pPr>
              </w:pPrChange>
            </w:pPr>
            <w:r w:rsidRPr="00B9228F">
              <w:rPr>
                <w:rFonts w:ascii="Times New Roman" w:eastAsia="Times New Roman" w:hAnsi="Times New Roman" w:cs="Times New Roman"/>
                <w:b/>
                <w:color w:val="000000"/>
                <w:sz w:val="24"/>
                <w:szCs w:val="24"/>
              </w:rPr>
              <w:t>SLOs</w:t>
            </w:r>
          </w:p>
        </w:tc>
        <w:tc>
          <w:tcPr>
            <w:tcW w:w="1665" w:type="dxa"/>
            <w:shd w:val="clear" w:color="auto" w:fill="auto"/>
            <w:noWrap/>
            <w:vAlign w:val="bottom"/>
            <w:hideMark/>
          </w:tcPr>
          <w:p w:rsidR="00CC0CA6" w:rsidRPr="00B9228F" w:rsidRDefault="00CC0CA6" w:rsidP="00BA57B7">
            <w:pPr>
              <w:spacing w:after="0" w:line="240" w:lineRule="auto"/>
              <w:rPr>
                <w:rFonts w:ascii="Times New Roman" w:eastAsia="Times New Roman" w:hAnsi="Times New Roman" w:cs="Times New Roman"/>
                <w:b/>
                <w:bCs/>
                <w:color w:val="000000"/>
                <w:sz w:val="24"/>
                <w:szCs w:val="24"/>
              </w:rPr>
            </w:pPr>
            <w:r w:rsidRPr="00B9228F">
              <w:rPr>
                <w:rFonts w:ascii="Times New Roman" w:eastAsia="Times New Roman" w:hAnsi="Times New Roman" w:cs="Times New Roman"/>
                <w:b/>
                <w:bCs/>
                <w:color w:val="000000"/>
                <w:sz w:val="24"/>
                <w:szCs w:val="24"/>
              </w:rPr>
              <w:t>% Failed Expectations</w:t>
            </w:r>
          </w:p>
        </w:tc>
        <w:tc>
          <w:tcPr>
            <w:tcW w:w="1890" w:type="dxa"/>
            <w:shd w:val="clear" w:color="auto" w:fill="auto"/>
            <w:noWrap/>
            <w:vAlign w:val="bottom"/>
            <w:hideMark/>
          </w:tcPr>
          <w:p w:rsidR="00CC0CA6" w:rsidRPr="00B9228F" w:rsidRDefault="00CC0CA6" w:rsidP="005A73C8">
            <w:pPr>
              <w:spacing w:after="0" w:line="240" w:lineRule="auto"/>
              <w:rPr>
                <w:rFonts w:ascii="Times New Roman" w:eastAsia="Times New Roman" w:hAnsi="Times New Roman" w:cs="Times New Roman"/>
                <w:b/>
                <w:bCs/>
                <w:color w:val="000000"/>
                <w:sz w:val="24"/>
                <w:szCs w:val="24"/>
              </w:rPr>
            </w:pPr>
            <w:r w:rsidRPr="00B9228F">
              <w:rPr>
                <w:rFonts w:ascii="Times New Roman" w:eastAsia="Times New Roman" w:hAnsi="Times New Roman" w:cs="Times New Roman"/>
                <w:b/>
                <w:bCs/>
                <w:color w:val="000000"/>
                <w:sz w:val="24"/>
                <w:szCs w:val="24"/>
              </w:rPr>
              <w:t xml:space="preserve">% Met Expectations </w:t>
            </w:r>
          </w:p>
        </w:tc>
        <w:tc>
          <w:tcPr>
            <w:tcW w:w="2430" w:type="dxa"/>
            <w:shd w:val="clear" w:color="auto" w:fill="auto"/>
            <w:noWrap/>
            <w:vAlign w:val="bottom"/>
            <w:hideMark/>
          </w:tcPr>
          <w:p w:rsidR="00CC0CA6" w:rsidRPr="00B9228F" w:rsidRDefault="00CC0CA6" w:rsidP="005A73C8">
            <w:pPr>
              <w:spacing w:after="0" w:line="240" w:lineRule="auto"/>
              <w:rPr>
                <w:rFonts w:ascii="Times New Roman" w:eastAsia="Times New Roman" w:hAnsi="Times New Roman" w:cs="Times New Roman"/>
                <w:b/>
                <w:bCs/>
                <w:color w:val="000000"/>
                <w:sz w:val="24"/>
                <w:szCs w:val="24"/>
              </w:rPr>
            </w:pPr>
            <w:r w:rsidRPr="00B9228F">
              <w:rPr>
                <w:rFonts w:ascii="Times New Roman" w:eastAsia="Times New Roman" w:hAnsi="Times New Roman" w:cs="Times New Roman"/>
                <w:b/>
                <w:bCs/>
                <w:color w:val="000000"/>
                <w:sz w:val="24"/>
                <w:szCs w:val="24"/>
              </w:rPr>
              <w:t xml:space="preserve">% Exceed Expectations </w:t>
            </w:r>
          </w:p>
        </w:tc>
        <w:tc>
          <w:tcPr>
            <w:tcW w:w="1890" w:type="dxa"/>
          </w:tcPr>
          <w:p w:rsidR="00CC0CA6" w:rsidRPr="00B9228F" w:rsidRDefault="00CC0CA6" w:rsidP="005A73C8">
            <w:pPr>
              <w:spacing w:after="0" w:line="240" w:lineRule="auto"/>
              <w:rPr>
                <w:rFonts w:ascii="Times New Roman" w:eastAsia="Times New Roman" w:hAnsi="Times New Roman" w:cs="Times New Roman"/>
                <w:b/>
                <w:bCs/>
                <w:color w:val="000000"/>
                <w:sz w:val="24"/>
                <w:szCs w:val="24"/>
              </w:rPr>
            </w:pPr>
            <w:r w:rsidRPr="00B9228F">
              <w:rPr>
                <w:rFonts w:ascii="Times New Roman" w:eastAsia="Times New Roman" w:hAnsi="Times New Roman" w:cs="Times New Roman"/>
                <w:b/>
                <w:bCs/>
                <w:color w:val="000000"/>
                <w:sz w:val="24"/>
                <w:szCs w:val="24"/>
              </w:rPr>
              <w:t>% Reached Goal</w:t>
            </w:r>
          </w:p>
        </w:tc>
      </w:tr>
      <w:tr w:rsidR="00CC0CA6" w:rsidRPr="00B9228F" w:rsidTr="005E6F13">
        <w:trPr>
          <w:trHeight w:val="300"/>
        </w:trPr>
        <w:tc>
          <w:tcPr>
            <w:tcW w:w="96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bCs/>
                <w:color w:val="000000"/>
                <w:sz w:val="24"/>
                <w:szCs w:val="24"/>
              </w:rPr>
              <w:pPrChange w:id="650" w:author="NSUSER" w:date="2017-03-19T19:40:00Z">
                <w:pPr>
                  <w:spacing w:after="0" w:line="240" w:lineRule="auto"/>
                  <w:jc w:val="both"/>
                </w:pPr>
              </w:pPrChange>
            </w:pPr>
            <w:r w:rsidRPr="00B9228F">
              <w:rPr>
                <w:rFonts w:ascii="Times New Roman" w:eastAsia="Times New Roman" w:hAnsi="Times New Roman" w:cs="Times New Roman"/>
                <w:bCs/>
                <w:color w:val="000000"/>
                <w:sz w:val="24"/>
                <w:szCs w:val="24"/>
              </w:rPr>
              <w:t>SLO1</w:t>
            </w:r>
          </w:p>
        </w:tc>
        <w:tc>
          <w:tcPr>
            <w:tcW w:w="1665"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51"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17.7</w:t>
            </w:r>
          </w:p>
        </w:tc>
        <w:tc>
          <w:tcPr>
            <w:tcW w:w="189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52"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66.2</w:t>
            </w:r>
          </w:p>
        </w:tc>
        <w:tc>
          <w:tcPr>
            <w:tcW w:w="243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53"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16.1</w:t>
            </w:r>
          </w:p>
        </w:tc>
        <w:tc>
          <w:tcPr>
            <w:tcW w:w="1890" w:type="dxa"/>
          </w:tcPr>
          <w:p w:rsidR="00CC0CA6" w:rsidRPr="00B9228F" w:rsidRDefault="00CC0CA6">
            <w:pPr>
              <w:spacing w:after="0" w:line="240" w:lineRule="auto"/>
              <w:rPr>
                <w:rFonts w:ascii="Times New Roman" w:eastAsia="Times New Roman" w:hAnsi="Times New Roman" w:cs="Times New Roman"/>
                <w:color w:val="000000"/>
                <w:sz w:val="24"/>
                <w:szCs w:val="24"/>
              </w:rPr>
              <w:pPrChange w:id="654"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82.4</w:t>
            </w:r>
          </w:p>
        </w:tc>
      </w:tr>
      <w:tr w:rsidR="00CC0CA6" w:rsidRPr="00B9228F" w:rsidTr="005E6F13">
        <w:trPr>
          <w:trHeight w:val="300"/>
        </w:trPr>
        <w:tc>
          <w:tcPr>
            <w:tcW w:w="96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bCs/>
                <w:color w:val="000000"/>
                <w:sz w:val="24"/>
                <w:szCs w:val="24"/>
              </w:rPr>
              <w:pPrChange w:id="655" w:author="NSUSER" w:date="2017-03-19T19:40:00Z">
                <w:pPr>
                  <w:spacing w:after="0" w:line="240" w:lineRule="auto"/>
                  <w:jc w:val="both"/>
                </w:pPr>
              </w:pPrChange>
            </w:pPr>
            <w:r w:rsidRPr="00B9228F">
              <w:rPr>
                <w:rFonts w:ascii="Times New Roman" w:eastAsia="Times New Roman" w:hAnsi="Times New Roman" w:cs="Times New Roman"/>
                <w:bCs/>
                <w:color w:val="000000"/>
                <w:sz w:val="24"/>
                <w:szCs w:val="24"/>
              </w:rPr>
              <w:t>SLO2</w:t>
            </w:r>
          </w:p>
        </w:tc>
        <w:tc>
          <w:tcPr>
            <w:tcW w:w="1665"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56"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2.3</w:t>
            </w:r>
          </w:p>
        </w:tc>
        <w:tc>
          <w:tcPr>
            <w:tcW w:w="189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57"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47.1</w:t>
            </w:r>
          </w:p>
        </w:tc>
        <w:tc>
          <w:tcPr>
            <w:tcW w:w="243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58"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50.6</w:t>
            </w:r>
          </w:p>
        </w:tc>
        <w:tc>
          <w:tcPr>
            <w:tcW w:w="1890" w:type="dxa"/>
          </w:tcPr>
          <w:p w:rsidR="00CC0CA6" w:rsidRPr="00B9228F" w:rsidRDefault="00CC0CA6">
            <w:pPr>
              <w:spacing w:after="0" w:line="240" w:lineRule="auto"/>
              <w:rPr>
                <w:rFonts w:ascii="Times New Roman" w:eastAsia="Times New Roman" w:hAnsi="Times New Roman" w:cs="Times New Roman"/>
                <w:color w:val="000000"/>
                <w:sz w:val="24"/>
                <w:szCs w:val="24"/>
              </w:rPr>
              <w:pPrChange w:id="659"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97.7</w:t>
            </w:r>
          </w:p>
        </w:tc>
      </w:tr>
      <w:tr w:rsidR="00CC0CA6" w:rsidRPr="00B9228F" w:rsidTr="005E6F13">
        <w:trPr>
          <w:trHeight w:val="300"/>
        </w:trPr>
        <w:tc>
          <w:tcPr>
            <w:tcW w:w="96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bCs/>
                <w:color w:val="000000"/>
                <w:sz w:val="24"/>
                <w:szCs w:val="24"/>
              </w:rPr>
              <w:pPrChange w:id="660" w:author="NSUSER" w:date="2017-03-19T19:40:00Z">
                <w:pPr>
                  <w:spacing w:after="0" w:line="240" w:lineRule="auto"/>
                  <w:jc w:val="both"/>
                </w:pPr>
              </w:pPrChange>
            </w:pPr>
            <w:r w:rsidRPr="00B9228F">
              <w:rPr>
                <w:rFonts w:ascii="Times New Roman" w:eastAsia="Times New Roman" w:hAnsi="Times New Roman" w:cs="Times New Roman"/>
                <w:bCs/>
                <w:color w:val="000000"/>
                <w:sz w:val="24"/>
                <w:szCs w:val="24"/>
              </w:rPr>
              <w:t>SLO3</w:t>
            </w:r>
          </w:p>
        </w:tc>
        <w:tc>
          <w:tcPr>
            <w:tcW w:w="1665"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61"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16.1</w:t>
            </w:r>
          </w:p>
        </w:tc>
        <w:tc>
          <w:tcPr>
            <w:tcW w:w="189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62"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62.4</w:t>
            </w:r>
          </w:p>
        </w:tc>
        <w:tc>
          <w:tcPr>
            <w:tcW w:w="2430" w:type="dxa"/>
            <w:shd w:val="clear" w:color="auto" w:fill="auto"/>
            <w:noWrap/>
            <w:vAlign w:val="bottom"/>
            <w:hideMark/>
          </w:tcPr>
          <w:p w:rsidR="00CC0CA6" w:rsidRPr="00B9228F" w:rsidRDefault="00CC0CA6">
            <w:pPr>
              <w:spacing w:after="0" w:line="240" w:lineRule="auto"/>
              <w:rPr>
                <w:rFonts w:ascii="Times New Roman" w:eastAsia="Times New Roman" w:hAnsi="Times New Roman" w:cs="Times New Roman"/>
                <w:color w:val="000000"/>
                <w:sz w:val="24"/>
                <w:szCs w:val="24"/>
              </w:rPr>
              <w:pPrChange w:id="663"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18.2</w:t>
            </w:r>
          </w:p>
        </w:tc>
        <w:tc>
          <w:tcPr>
            <w:tcW w:w="1890" w:type="dxa"/>
          </w:tcPr>
          <w:p w:rsidR="00CC0CA6" w:rsidRPr="00B9228F" w:rsidRDefault="00CC0CA6">
            <w:pPr>
              <w:spacing w:after="0" w:line="240" w:lineRule="auto"/>
              <w:rPr>
                <w:rFonts w:ascii="Times New Roman" w:eastAsia="Times New Roman" w:hAnsi="Times New Roman" w:cs="Times New Roman"/>
                <w:color w:val="000000"/>
                <w:sz w:val="24"/>
                <w:szCs w:val="24"/>
              </w:rPr>
              <w:pPrChange w:id="664" w:author="NSUSER" w:date="2017-03-19T19:40:00Z">
                <w:pPr>
                  <w:spacing w:after="0" w:line="240" w:lineRule="auto"/>
                  <w:jc w:val="right"/>
                </w:pPr>
              </w:pPrChange>
            </w:pPr>
            <w:r w:rsidRPr="00B9228F">
              <w:rPr>
                <w:rFonts w:ascii="Times New Roman" w:eastAsia="Times New Roman" w:hAnsi="Times New Roman" w:cs="Times New Roman"/>
                <w:color w:val="000000"/>
                <w:sz w:val="24"/>
                <w:szCs w:val="24"/>
              </w:rPr>
              <w:t>80.6</w:t>
            </w:r>
          </w:p>
        </w:tc>
      </w:tr>
    </w:tbl>
    <w:p w:rsidR="00CC0CA6" w:rsidRDefault="00CC0CA6">
      <w:pPr>
        <w:spacing w:line="240" w:lineRule="auto"/>
        <w:rPr>
          <w:rFonts w:ascii="Times New Roman" w:hAnsi="Times New Roman" w:cs="Times New Roman"/>
          <w:sz w:val="24"/>
          <w:szCs w:val="24"/>
        </w:rPr>
        <w:pPrChange w:id="665"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66" w:author="NSUSER" w:date="2017-03-19T19:40:00Z">
          <w:pPr>
            <w:spacing w:line="240" w:lineRule="auto"/>
            <w:jc w:val="both"/>
          </w:pPr>
        </w:pPrChange>
      </w:pPr>
      <w:r>
        <w:rPr>
          <w:rFonts w:ascii="Times New Roman" w:hAnsi="Times New Roman" w:cs="Times New Roman"/>
          <w:sz w:val="24"/>
          <w:szCs w:val="24"/>
        </w:rPr>
        <w:t>TABLE 5</w:t>
      </w:r>
    </w:p>
    <w:tbl>
      <w:tblPr>
        <w:tblW w:w="819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00"/>
        <w:gridCol w:w="720"/>
        <w:gridCol w:w="1350"/>
        <w:gridCol w:w="1350"/>
        <w:gridCol w:w="990"/>
        <w:gridCol w:w="1980"/>
      </w:tblGrid>
      <w:tr w:rsidR="00CC0CA6" w:rsidRPr="00B9228F" w:rsidTr="005E6F13">
        <w:trPr>
          <w:cantSplit/>
          <w:trHeight w:val="319"/>
        </w:trPr>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667" w:author="NSUSER" w:date="2017-03-19T19:40:00Z">
                <w:pPr>
                  <w:autoSpaceDE w:val="0"/>
                  <w:autoSpaceDN w:val="0"/>
                  <w:adjustRightInd w:val="0"/>
                  <w:spacing w:after="0" w:line="240" w:lineRule="auto"/>
                  <w:jc w:val="right"/>
                </w:pPr>
              </w:pPrChange>
            </w:pP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68" w:author="NSUSER" w:date="2017-03-19T19:40:00Z">
                <w:pPr>
                  <w:autoSpaceDE w:val="0"/>
                  <w:autoSpaceDN w:val="0"/>
                  <w:adjustRightInd w:val="0"/>
                  <w:spacing w:after="0" w:line="240" w:lineRule="auto"/>
                  <w:ind w:left="60" w:right="60"/>
                  <w:jc w:val="center"/>
                </w:pPr>
              </w:pPrChange>
            </w:pPr>
            <w:r w:rsidRPr="00B9228F">
              <w:rPr>
                <w:rFonts w:ascii="Times New Roman" w:hAnsi="Times New Roman" w:cs="Times New Roman"/>
                <w:color w:val="000000"/>
                <w:sz w:val="24"/>
                <w:szCs w:val="24"/>
              </w:rPr>
              <w:t>N</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69" w:author="NSUSER" w:date="2017-03-19T19:40:00Z">
                <w:pPr>
                  <w:autoSpaceDE w:val="0"/>
                  <w:autoSpaceDN w:val="0"/>
                  <w:adjustRightInd w:val="0"/>
                  <w:spacing w:after="0" w:line="240" w:lineRule="auto"/>
                  <w:ind w:left="60" w:right="60"/>
                  <w:jc w:val="center"/>
                </w:pPr>
              </w:pPrChange>
            </w:pPr>
            <w:r w:rsidRPr="00B9228F">
              <w:rPr>
                <w:rFonts w:ascii="Times New Roman" w:hAnsi="Times New Roman" w:cs="Times New Roman"/>
                <w:color w:val="000000"/>
                <w:sz w:val="24"/>
                <w:szCs w:val="24"/>
              </w:rPr>
              <w:t>Minimum</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0" w:author="NSUSER" w:date="2017-03-19T19:40:00Z">
                <w:pPr>
                  <w:autoSpaceDE w:val="0"/>
                  <w:autoSpaceDN w:val="0"/>
                  <w:adjustRightInd w:val="0"/>
                  <w:spacing w:after="0" w:line="240" w:lineRule="auto"/>
                  <w:ind w:left="60" w:right="60"/>
                  <w:jc w:val="center"/>
                </w:pPr>
              </w:pPrChange>
            </w:pPr>
            <w:r w:rsidRPr="00B9228F">
              <w:rPr>
                <w:rFonts w:ascii="Times New Roman" w:hAnsi="Times New Roman" w:cs="Times New Roman"/>
                <w:color w:val="000000"/>
                <w:sz w:val="24"/>
                <w:szCs w:val="24"/>
              </w:rPr>
              <w:t>Maximum</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1" w:author="NSUSER" w:date="2017-03-19T19:40:00Z">
                <w:pPr>
                  <w:autoSpaceDE w:val="0"/>
                  <w:autoSpaceDN w:val="0"/>
                  <w:adjustRightInd w:val="0"/>
                  <w:spacing w:after="0" w:line="240" w:lineRule="auto"/>
                  <w:ind w:left="60" w:right="60"/>
                  <w:jc w:val="center"/>
                </w:pPr>
              </w:pPrChange>
            </w:pPr>
            <w:r w:rsidRPr="00B9228F">
              <w:rPr>
                <w:rFonts w:ascii="Times New Roman" w:hAnsi="Times New Roman" w:cs="Times New Roman"/>
                <w:color w:val="000000"/>
                <w:sz w:val="24"/>
                <w:szCs w:val="24"/>
              </w:rPr>
              <w:t>Mean</w:t>
            </w:r>
          </w:p>
        </w:tc>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2" w:author="NSUSER" w:date="2017-03-19T19:40:00Z">
                <w:pPr>
                  <w:autoSpaceDE w:val="0"/>
                  <w:autoSpaceDN w:val="0"/>
                  <w:adjustRightInd w:val="0"/>
                  <w:spacing w:after="0" w:line="240" w:lineRule="auto"/>
                  <w:ind w:left="60" w:right="60"/>
                  <w:jc w:val="center"/>
                </w:pPr>
              </w:pPrChange>
            </w:pPr>
            <w:r w:rsidRPr="00B9228F">
              <w:rPr>
                <w:rFonts w:ascii="Times New Roman" w:hAnsi="Times New Roman" w:cs="Times New Roman"/>
                <w:color w:val="000000"/>
                <w:sz w:val="24"/>
                <w:szCs w:val="24"/>
              </w:rPr>
              <w:t>Std. Deviation</w:t>
            </w:r>
          </w:p>
        </w:tc>
      </w:tr>
      <w:tr w:rsidR="00CC0CA6" w:rsidRPr="00B9228F" w:rsidTr="005E6F13">
        <w:trPr>
          <w:cantSplit/>
          <w:trHeight w:val="319"/>
        </w:trPr>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rsidP="00BA57B7">
            <w:pPr>
              <w:autoSpaceDE w:val="0"/>
              <w:autoSpaceDN w:val="0"/>
              <w:adjustRightInd w:val="0"/>
              <w:spacing w:after="0" w:line="240" w:lineRule="auto"/>
              <w:ind w:left="60" w:right="60"/>
              <w:rPr>
                <w:rFonts w:ascii="Times New Roman" w:hAnsi="Times New Roman" w:cs="Times New Roman"/>
                <w:color w:val="000000"/>
                <w:sz w:val="24"/>
                <w:szCs w:val="24"/>
              </w:rPr>
            </w:pPr>
            <w:r w:rsidRPr="00B9228F">
              <w:rPr>
                <w:rFonts w:ascii="Times New Roman" w:hAnsi="Times New Roman" w:cs="Times New Roman"/>
                <w:color w:val="000000"/>
                <w:sz w:val="24"/>
                <w:szCs w:val="24"/>
              </w:rPr>
              <w:t>Overall Scores</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3"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361</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4"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20</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5"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100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6"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74.79</w:t>
            </w:r>
          </w:p>
        </w:tc>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77" w:author="NSUSER" w:date="2017-03-19T19:40:00Z">
                <w:pPr>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13.93</w:t>
            </w:r>
          </w:p>
        </w:tc>
      </w:tr>
    </w:tbl>
    <w:p w:rsidR="00CC0CA6" w:rsidRDefault="00CC0CA6">
      <w:pPr>
        <w:spacing w:line="240" w:lineRule="auto"/>
        <w:rPr>
          <w:rFonts w:ascii="Times New Roman" w:hAnsi="Times New Roman" w:cs="Times New Roman"/>
          <w:sz w:val="24"/>
          <w:szCs w:val="24"/>
        </w:rPr>
        <w:pPrChange w:id="678" w:author="NSUSER" w:date="2017-03-19T19:40:00Z">
          <w:pPr>
            <w:spacing w:line="240" w:lineRule="auto"/>
            <w:jc w:val="both"/>
          </w:pPr>
        </w:pPrChange>
      </w:pPr>
      <w:r>
        <w:rPr>
          <w:rFonts w:ascii="Times New Roman" w:hAnsi="Times New Roman" w:cs="Times New Roman"/>
          <w:sz w:val="24"/>
          <w:szCs w:val="24"/>
        </w:rPr>
        <w:lastRenderedPageBreak/>
        <w:t>GRAPH 1</w:t>
      </w:r>
    </w:p>
    <w:p w:rsidR="00CC0CA6" w:rsidRDefault="00CC0CA6">
      <w:pPr>
        <w:spacing w:line="240" w:lineRule="auto"/>
        <w:rPr>
          <w:rFonts w:ascii="Times New Roman" w:hAnsi="Times New Roman" w:cs="Times New Roman"/>
          <w:sz w:val="24"/>
          <w:szCs w:val="24"/>
        </w:rPr>
        <w:pPrChange w:id="679" w:author="NSUSER" w:date="2017-03-19T19:40:00Z">
          <w:pPr>
            <w:spacing w:line="240" w:lineRule="auto"/>
            <w:jc w:val="both"/>
          </w:pPr>
        </w:pPrChange>
      </w:pPr>
      <w:r w:rsidRPr="00B9228F">
        <w:rPr>
          <w:rFonts w:ascii="Times New Roman" w:hAnsi="Times New Roman" w:cs="Times New Roman"/>
          <w:noProof/>
          <w:sz w:val="24"/>
          <w:szCs w:val="24"/>
        </w:rPr>
        <w:drawing>
          <wp:inline distT="0" distB="0" distL="0" distR="0" wp14:anchorId="2BCE9298" wp14:editId="2EDA927C">
            <wp:extent cx="5537835" cy="3084195"/>
            <wp:effectExtent l="0" t="0" r="24765" b="20955"/>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C0CA6" w:rsidRDefault="00CC0CA6">
      <w:pPr>
        <w:spacing w:line="240" w:lineRule="auto"/>
        <w:rPr>
          <w:rFonts w:ascii="Times New Roman" w:hAnsi="Times New Roman" w:cs="Times New Roman"/>
          <w:sz w:val="24"/>
          <w:szCs w:val="24"/>
        </w:rPr>
        <w:pPrChange w:id="680" w:author="NSUSER" w:date="2017-03-19T19:40:00Z">
          <w:pPr>
            <w:spacing w:line="240" w:lineRule="auto"/>
            <w:jc w:val="both"/>
          </w:pPr>
        </w:pPrChange>
      </w:pPr>
      <w:r>
        <w:rPr>
          <w:rFonts w:ascii="Times New Roman" w:hAnsi="Times New Roman" w:cs="Times New Roman"/>
          <w:sz w:val="24"/>
          <w:szCs w:val="24"/>
        </w:rPr>
        <w:t>TABLE 6</w:t>
      </w:r>
    </w:p>
    <w:tbl>
      <w:tblPr>
        <w:tblpPr w:leftFromText="180" w:rightFromText="180" w:vertAnchor="text" w:horzAnchor="margin" w:tblpXSpec="center" w:tblpY="-5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780"/>
        <w:gridCol w:w="884"/>
        <w:gridCol w:w="510"/>
        <w:gridCol w:w="687"/>
        <w:gridCol w:w="1527"/>
        <w:gridCol w:w="1703"/>
      </w:tblGrid>
      <w:tr w:rsidR="00CC0CA6" w:rsidRPr="00B9228F" w:rsidTr="005E6F13">
        <w:trPr>
          <w:cantSplit/>
        </w:trPr>
        <w:tc>
          <w:tcPr>
            <w:tcW w:w="0" w:type="auto"/>
          </w:tcPr>
          <w:p w:rsidR="00CC0CA6" w:rsidRPr="00B9228F" w:rsidRDefault="00CC0CA6">
            <w:pPr>
              <w:autoSpaceDE w:val="0"/>
              <w:autoSpaceDN w:val="0"/>
              <w:adjustRightInd w:val="0"/>
              <w:spacing w:after="0" w:line="240" w:lineRule="auto"/>
              <w:rPr>
                <w:rFonts w:ascii="Times New Roman" w:hAnsi="Times New Roman" w:cs="Times New Roman"/>
                <w:color w:val="000000"/>
                <w:sz w:val="24"/>
                <w:szCs w:val="24"/>
              </w:rPr>
              <w:pPrChange w:id="681" w:author="NSUSER" w:date="2017-03-19T19:40:00Z">
                <w:pPr>
                  <w:framePr w:hSpace="180" w:wrap="around" w:vAnchor="text" w:hAnchor="margin" w:xAlign="center" w:y="-59"/>
                  <w:autoSpaceDE w:val="0"/>
                  <w:autoSpaceDN w:val="0"/>
                  <w:adjustRightInd w:val="0"/>
                  <w:spacing w:after="0" w:line="240" w:lineRule="auto"/>
                  <w:jc w:val="both"/>
                </w:pPr>
              </w:pPrChange>
            </w:pPr>
          </w:p>
        </w:tc>
        <w:tc>
          <w:tcPr>
            <w:tcW w:w="0" w:type="auto"/>
            <w:tcBorders>
              <w:top w:val="single" w:sz="16" w:space="0" w:color="000000"/>
              <w:left w:val="nil"/>
              <w:bottom w:val="single" w:sz="16" w:space="0" w:color="000000"/>
              <w:right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2" w:author="NSUSER" w:date="2017-03-19T19:40:00Z">
                <w:pPr>
                  <w:framePr w:hSpace="180" w:wrap="around" w:vAnchor="text" w:hAnchor="margin" w:xAlign="center" w:y="-59"/>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Session</w:t>
            </w:r>
          </w:p>
        </w:tc>
        <w:tc>
          <w:tcPr>
            <w:tcW w:w="0" w:type="auto"/>
            <w:tcBorders>
              <w:top w:val="single" w:sz="16" w:space="0" w:color="000000"/>
              <w:left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3" w:author="NSUSER" w:date="2017-03-19T19:40:00Z">
                <w:pPr>
                  <w:framePr w:hSpace="180" w:wrap="around" w:vAnchor="text" w:hAnchor="margin" w:xAlign="center" w:y="-59"/>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N</w:t>
            </w:r>
          </w:p>
        </w:tc>
        <w:tc>
          <w:tcPr>
            <w:tcW w:w="0" w:type="auto"/>
            <w:tcBorders>
              <w:top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4" w:author="NSUSER" w:date="2017-03-19T19:40:00Z">
                <w:pPr>
                  <w:framePr w:hSpace="180" w:wrap="around" w:vAnchor="text" w:hAnchor="margin" w:xAlign="center" w:y="-59"/>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Mean</w:t>
            </w:r>
          </w:p>
        </w:tc>
        <w:tc>
          <w:tcPr>
            <w:tcW w:w="0" w:type="auto"/>
            <w:tcBorders>
              <w:top w:val="single" w:sz="16" w:space="0" w:color="000000"/>
              <w:bottom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5" w:author="NSUSER" w:date="2017-03-19T19:40:00Z">
                <w:pPr>
                  <w:framePr w:hSpace="180" w:wrap="around" w:vAnchor="text" w:hAnchor="margin" w:xAlign="center" w:y="-59"/>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Std. Deviation</w:t>
            </w:r>
          </w:p>
        </w:tc>
        <w:tc>
          <w:tcPr>
            <w:tcW w:w="0" w:type="auto"/>
            <w:tcBorders>
              <w:top w:val="single" w:sz="16" w:space="0" w:color="000000"/>
              <w:bottom w:val="single" w:sz="16" w:space="0" w:color="000000"/>
              <w:right w:val="single" w:sz="16" w:space="0" w:color="000000"/>
            </w:tcBorders>
            <w:shd w:val="clear" w:color="auto" w:fill="FFFFFF"/>
            <w:vAlign w:val="bottom"/>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6" w:author="NSUSER" w:date="2017-03-19T19:40:00Z">
                <w:pPr>
                  <w:framePr w:hSpace="180" w:wrap="around" w:vAnchor="text" w:hAnchor="margin" w:xAlign="center" w:y="-59"/>
                  <w:autoSpaceDE w:val="0"/>
                  <w:autoSpaceDN w:val="0"/>
                  <w:adjustRightInd w:val="0"/>
                  <w:spacing w:after="0" w:line="240" w:lineRule="auto"/>
                  <w:ind w:left="60" w:right="60"/>
                  <w:jc w:val="both"/>
                </w:pPr>
              </w:pPrChange>
            </w:pPr>
            <w:r w:rsidRPr="00B9228F">
              <w:rPr>
                <w:rFonts w:ascii="Times New Roman" w:hAnsi="Times New Roman" w:cs="Times New Roman"/>
                <w:color w:val="000000"/>
                <w:sz w:val="24"/>
                <w:szCs w:val="24"/>
              </w:rPr>
              <w:t>Std. Error Mean</w:t>
            </w:r>
          </w:p>
        </w:tc>
      </w:tr>
      <w:tr w:rsidR="00CC0CA6" w:rsidRPr="00B9228F" w:rsidTr="005E6F13">
        <w:trPr>
          <w:cantSplit/>
          <w:trHeight w:val="358"/>
        </w:trPr>
        <w:tc>
          <w:tcPr>
            <w:tcW w:w="0" w:type="auto"/>
            <w:vMerge w:val="restart"/>
            <w:tcBorders>
              <w:top w:val="single" w:sz="16" w:space="0" w:color="000000"/>
              <w:left w:val="single" w:sz="16" w:space="0" w:color="000000"/>
              <w:right w:val="nil"/>
            </w:tcBorders>
            <w:shd w:val="clear" w:color="auto" w:fill="FFFFFF"/>
            <w:vAlign w:val="center"/>
          </w:tcPr>
          <w:p w:rsidR="00CC0CA6" w:rsidRPr="00B9228F" w:rsidRDefault="00CC0CA6" w:rsidP="00BA57B7">
            <w:pPr>
              <w:autoSpaceDE w:val="0"/>
              <w:autoSpaceDN w:val="0"/>
              <w:adjustRightInd w:val="0"/>
              <w:spacing w:after="0" w:line="240" w:lineRule="auto"/>
              <w:ind w:left="60" w:right="60"/>
              <w:rPr>
                <w:rFonts w:ascii="Times New Roman" w:hAnsi="Times New Roman" w:cs="Times New Roman"/>
                <w:color w:val="000000"/>
                <w:sz w:val="24"/>
                <w:szCs w:val="24"/>
              </w:rPr>
            </w:pPr>
            <w:r w:rsidRPr="00B9228F">
              <w:rPr>
                <w:rFonts w:ascii="Times New Roman" w:hAnsi="Times New Roman" w:cs="Times New Roman"/>
                <w:color w:val="000000"/>
                <w:sz w:val="24"/>
                <w:szCs w:val="24"/>
              </w:rPr>
              <w:t>Scores</w:t>
            </w:r>
          </w:p>
        </w:tc>
        <w:tc>
          <w:tcPr>
            <w:tcW w:w="0" w:type="auto"/>
            <w:tcBorders>
              <w:top w:val="single" w:sz="16" w:space="0" w:color="000000"/>
              <w:left w:val="nil"/>
              <w:bottom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7" w:author="NSUSER" w:date="2017-03-19T19:40:00Z">
                <w:pPr>
                  <w:framePr w:hSpace="180" w:wrap="around" w:vAnchor="text" w:hAnchor="margin" w:xAlign="center" w:y="-59"/>
                  <w:autoSpaceDE w:val="0"/>
                  <w:autoSpaceDN w:val="0"/>
                  <w:adjustRightInd w:val="0"/>
                  <w:spacing w:after="0" w:line="240" w:lineRule="auto"/>
                  <w:ind w:left="60" w:right="60"/>
                  <w:jc w:val="center"/>
                </w:pPr>
              </w:pPrChange>
            </w:pPr>
            <w:r w:rsidRPr="00B9228F">
              <w:rPr>
                <w:rFonts w:ascii="Times New Roman" w:hAnsi="Times New Roman" w:cs="Times New Roman"/>
                <w:color w:val="000000"/>
                <w:sz w:val="24"/>
                <w:szCs w:val="24"/>
              </w:rPr>
              <w:t>One</w:t>
            </w:r>
          </w:p>
        </w:tc>
        <w:tc>
          <w:tcPr>
            <w:tcW w:w="0" w:type="auto"/>
            <w:tcBorders>
              <w:top w:val="single" w:sz="16" w:space="0" w:color="000000"/>
              <w:left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8"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27</w:t>
            </w:r>
          </w:p>
        </w:tc>
        <w:tc>
          <w:tcPr>
            <w:tcW w:w="0" w:type="auto"/>
            <w:tcBorders>
              <w:top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89"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77.77</w:t>
            </w:r>
          </w:p>
        </w:tc>
        <w:tc>
          <w:tcPr>
            <w:tcW w:w="0" w:type="auto"/>
            <w:tcBorders>
              <w:top w:val="single" w:sz="16" w:space="0" w:color="000000"/>
              <w:bottom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90"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12.54</w:t>
            </w:r>
          </w:p>
        </w:tc>
        <w:tc>
          <w:tcPr>
            <w:tcW w:w="0" w:type="auto"/>
            <w:tcBorders>
              <w:top w:val="single" w:sz="16" w:space="0" w:color="000000"/>
              <w:bottom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91"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2.41</w:t>
            </w:r>
          </w:p>
        </w:tc>
      </w:tr>
      <w:tr w:rsidR="00CC0CA6" w:rsidRPr="00B9228F" w:rsidTr="005E6F13">
        <w:trPr>
          <w:cantSplit/>
          <w:trHeight w:val="394"/>
        </w:trPr>
        <w:tc>
          <w:tcPr>
            <w:tcW w:w="0" w:type="auto"/>
            <w:vMerge/>
            <w:tcBorders>
              <w:top w:val="single" w:sz="16" w:space="0" w:color="000000"/>
              <w:left w:val="single" w:sz="16" w:space="0" w:color="000000"/>
              <w:right w:val="nil"/>
            </w:tcBorders>
            <w:shd w:val="clear" w:color="auto" w:fill="FFFFFF"/>
          </w:tcPr>
          <w:p w:rsidR="00CC0CA6" w:rsidRPr="00B9228F" w:rsidRDefault="00CC0CA6">
            <w:pPr>
              <w:autoSpaceDE w:val="0"/>
              <w:autoSpaceDN w:val="0"/>
              <w:adjustRightInd w:val="0"/>
              <w:spacing w:after="0" w:line="240" w:lineRule="auto"/>
              <w:rPr>
                <w:rFonts w:ascii="Times New Roman" w:hAnsi="Times New Roman" w:cs="Times New Roman"/>
                <w:color w:val="000000"/>
                <w:sz w:val="24"/>
                <w:szCs w:val="24"/>
              </w:rPr>
              <w:pPrChange w:id="692" w:author="NSUSER" w:date="2017-03-19T19:40:00Z">
                <w:pPr>
                  <w:framePr w:hSpace="180" w:wrap="around" w:vAnchor="text" w:hAnchor="margin" w:xAlign="center" w:y="-59"/>
                  <w:autoSpaceDE w:val="0"/>
                  <w:autoSpaceDN w:val="0"/>
                  <w:adjustRightInd w:val="0"/>
                  <w:spacing w:after="0" w:line="240" w:lineRule="auto"/>
                  <w:jc w:val="both"/>
                </w:pPr>
              </w:pPrChange>
            </w:pPr>
          </w:p>
        </w:tc>
        <w:tc>
          <w:tcPr>
            <w:tcW w:w="0" w:type="auto"/>
            <w:tcBorders>
              <w:top w:val="nil"/>
              <w:left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93" w:author="NSUSER" w:date="2017-03-19T19:40:00Z">
                <w:pPr>
                  <w:framePr w:hSpace="180" w:wrap="around" w:vAnchor="text" w:hAnchor="margin" w:xAlign="center" w:y="-59"/>
                  <w:autoSpaceDE w:val="0"/>
                  <w:autoSpaceDN w:val="0"/>
                  <w:adjustRightInd w:val="0"/>
                  <w:spacing w:after="0" w:line="240" w:lineRule="auto"/>
                  <w:ind w:left="60" w:right="60"/>
                  <w:jc w:val="center"/>
                </w:pPr>
              </w:pPrChange>
            </w:pPr>
            <w:r w:rsidRPr="00B9228F">
              <w:rPr>
                <w:rFonts w:ascii="Times New Roman" w:hAnsi="Times New Roman" w:cs="Times New Roman"/>
                <w:color w:val="000000"/>
                <w:sz w:val="24"/>
                <w:szCs w:val="24"/>
              </w:rPr>
              <w:t>Two</w:t>
            </w:r>
          </w:p>
        </w:tc>
        <w:tc>
          <w:tcPr>
            <w:tcW w:w="0" w:type="auto"/>
            <w:tcBorders>
              <w:top w:val="nil"/>
              <w:lef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94"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334</w:t>
            </w:r>
          </w:p>
        </w:tc>
        <w:tc>
          <w:tcPr>
            <w:tcW w:w="0" w:type="auto"/>
            <w:tcBorders>
              <w:top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95"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74.55</w:t>
            </w:r>
          </w:p>
        </w:tc>
        <w:tc>
          <w:tcPr>
            <w:tcW w:w="0" w:type="auto"/>
            <w:tcBorders>
              <w:top w:val="nil"/>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96"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14.03</w:t>
            </w:r>
          </w:p>
        </w:tc>
        <w:tc>
          <w:tcPr>
            <w:tcW w:w="0" w:type="auto"/>
            <w:tcBorders>
              <w:top w:val="nil"/>
              <w:right w:val="single" w:sz="16" w:space="0" w:color="000000"/>
            </w:tcBorders>
            <w:shd w:val="clear" w:color="auto" w:fill="FFFFFF"/>
            <w:vAlign w:val="center"/>
          </w:tcPr>
          <w:p w:rsidR="00CC0CA6" w:rsidRPr="00B9228F" w:rsidRDefault="00CC0CA6">
            <w:pPr>
              <w:autoSpaceDE w:val="0"/>
              <w:autoSpaceDN w:val="0"/>
              <w:adjustRightInd w:val="0"/>
              <w:spacing w:after="0" w:line="240" w:lineRule="auto"/>
              <w:ind w:left="60" w:right="60"/>
              <w:rPr>
                <w:rFonts w:ascii="Times New Roman" w:hAnsi="Times New Roman" w:cs="Times New Roman"/>
                <w:color w:val="000000"/>
                <w:sz w:val="24"/>
                <w:szCs w:val="24"/>
              </w:rPr>
              <w:pPrChange w:id="697" w:author="NSUSER" w:date="2017-03-19T19:40:00Z">
                <w:pPr>
                  <w:framePr w:hSpace="180" w:wrap="around" w:vAnchor="text" w:hAnchor="margin" w:xAlign="center" w:y="-59"/>
                  <w:autoSpaceDE w:val="0"/>
                  <w:autoSpaceDN w:val="0"/>
                  <w:adjustRightInd w:val="0"/>
                  <w:spacing w:after="0" w:line="240" w:lineRule="auto"/>
                  <w:ind w:left="60" w:right="60"/>
                  <w:jc w:val="right"/>
                </w:pPr>
              </w:pPrChange>
            </w:pPr>
            <w:r w:rsidRPr="00B9228F">
              <w:rPr>
                <w:rFonts w:ascii="Times New Roman" w:hAnsi="Times New Roman" w:cs="Times New Roman"/>
                <w:color w:val="000000"/>
                <w:sz w:val="24"/>
                <w:szCs w:val="24"/>
              </w:rPr>
              <w:t>.76</w:t>
            </w:r>
          </w:p>
        </w:tc>
      </w:tr>
    </w:tbl>
    <w:p w:rsidR="00CC0CA6" w:rsidRDefault="00CC0CA6">
      <w:pPr>
        <w:spacing w:line="240" w:lineRule="auto"/>
        <w:rPr>
          <w:rFonts w:ascii="Times New Roman" w:hAnsi="Times New Roman" w:cs="Times New Roman"/>
          <w:sz w:val="24"/>
          <w:szCs w:val="24"/>
        </w:rPr>
        <w:pPrChange w:id="698"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699"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700" w:author="NSUSER" w:date="2017-03-19T19:40:00Z">
          <w:pPr>
            <w:spacing w:line="240" w:lineRule="auto"/>
            <w:jc w:val="both"/>
          </w:pPr>
        </w:pPrChange>
      </w:pPr>
    </w:p>
    <w:tbl>
      <w:tblPr>
        <w:tblpPr w:leftFromText="180" w:rightFromText="180" w:vertAnchor="text" w:horzAnchor="page" w:tblpX="3448" w:tblpY="257"/>
        <w:tblW w:w="2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720"/>
        <w:gridCol w:w="711"/>
      </w:tblGrid>
      <w:tr w:rsidR="00CC0CA6" w:rsidRPr="00B9228F" w:rsidTr="00CC0CA6">
        <w:trPr>
          <w:trHeight w:val="327"/>
        </w:trPr>
        <w:tc>
          <w:tcPr>
            <w:tcW w:w="2529" w:type="dxa"/>
            <w:gridSpan w:val="3"/>
            <w:shd w:val="clear" w:color="auto" w:fill="auto"/>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1" w:author="NSUSER" w:date="2017-03-19T19:40:00Z">
                <w:pPr>
                  <w:framePr w:hSpace="180" w:wrap="around" w:vAnchor="text" w:hAnchor="page" w:x="3448" w:y="257"/>
                  <w:autoSpaceDE w:val="0"/>
                  <w:autoSpaceDN w:val="0"/>
                  <w:adjustRightInd w:val="0"/>
                  <w:spacing w:after="0" w:line="240" w:lineRule="auto"/>
                  <w:jc w:val="center"/>
                </w:pPr>
              </w:pPrChange>
            </w:pPr>
            <w:r w:rsidRPr="00B9228F">
              <w:rPr>
                <w:rFonts w:ascii="Times New Roman" w:hAnsi="Times New Roman" w:cs="Times New Roman"/>
                <w:sz w:val="24"/>
                <w:szCs w:val="24"/>
              </w:rPr>
              <w:t>Overall Rates</w:t>
            </w:r>
          </w:p>
        </w:tc>
      </w:tr>
      <w:tr w:rsidR="00CC0CA6" w:rsidRPr="00B9228F" w:rsidTr="00CC0CA6">
        <w:trPr>
          <w:trHeight w:val="327"/>
        </w:trPr>
        <w:tc>
          <w:tcPr>
            <w:tcW w:w="1098" w:type="dxa"/>
            <w:shd w:val="clear" w:color="auto" w:fill="auto"/>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2" w:author="NSUSER" w:date="2017-03-19T19:40:00Z">
                <w:pPr>
                  <w:framePr w:hSpace="180" w:wrap="around" w:vAnchor="text" w:hAnchor="page" w:x="3448" w:y="257"/>
                  <w:autoSpaceDE w:val="0"/>
                  <w:autoSpaceDN w:val="0"/>
                  <w:adjustRightInd w:val="0"/>
                  <w:spacing w:after="0" w:line="240" w:lineRule="auto"/>
                  <w:jc w:val="both"/>
                </w:pPr>
              </w:pPrChange>
            </w:pPr>
          </w:p>
        </w:tc>
        <w:tc>
          <w:tcPr>
            <w:tcW w:w="72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3" w:author="NSUSER" w:date="2017-03-19T19:40:00Z">
                <w:pPr>
                  <w:framePr w:hSpace="180" w:wrap="around" w:vAnchor="text" w:hAnchor="page" w:x="3448" w:y="257"/>
                  <w:autoSpaceDE w:val="0"/>
                  <w:autoSpaceDN w:val="0"/>
                  <w:adjustRightInd w:val="0"/>
                  <w:spacing w:after="0" w:line="240" w:lineRule="auto"/>
                  <w:jc w:val="center"/>
                </w:pPr>
              </w:pPrChange>
            </w:pPr>
            <w:r w:rsidRPr="00B9228F">
              <w:rPr>
                <w:rFonts w:ascii="Times New Roman" w:hAnsi="Times New Roman" w:cs="Times New Roman"/>
                <w:sz w:val="24"/>
                <w:szCs w:val="24"/>
              </w:rPr>
              <w:t>Pass</w:t>
            </w:r>
          </w:p>
        </w:tc>
        <w:tc>
          <w:tcPr>
            <w:tcW w:w="711"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4" w:author="NSUSER" w:date="2017-03-19T19:40:00Z">
                <w:pPr>
                  <w:framePr w:hSpace="180" w:wrap="around" w:vAnchor="text" w:hAnchor="page" w:x="3448" w:y="257"/>
                  <w:autoSpaceDE w:val="0"/>
                  <w:autoSpaceDN w:val="0"/>
                  <w:adjustRightInd w:val="0"/>
                  <w:spacing w:after="0" w:line="240" w:lineRule="auto"/>
                  <w:jc w:val="center"/>
                </w:pPr>
              </w:pPrChange>
            </w:pPr>
            <w:r w:rsidRPr="00B9228F">
              <w:rPr>
                <w:rFonts w:ascii="Times New Roman" w:hAnsi="Times New Roman" w:cs="Times New Roman"/>
                <w:sz w:val="24"/>
                <w:szCs w:val="24"/>
              </w:rPr>
              <w:t>Fail</w:t>
            </w:r>
          </w:p>
        </w:tc>
      </w:tr>
      <w:tr w:rsidR="00CC0CA6" w:rsidRPr="00B9228F" w:rsidTr="00CC0CA6">
        <w:trPr>
          <w:trHeight w:val="327"/>
        </w:trPr>
        <w:tc>
          <w:tcPr>
            <w:tcW w:w="1098"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5" w:author="NSUSER" w:date="2017-03-19T19:40:00Z">
                <w:pPr>
                  <w:framePr w:hSpace="180" w:wrap="around" w:vAnchor="text" w:hAnchor="page" w:x="3448" w:y="257"/>
                  <w:autoSpaceDE w:val="0"/>
                  <w:autoSpaceDN w:val="0"/>
                  <w:adjustRightInd w:val="0"/>
                  <w:spacing w:after="0" w:line="240" w:lineRule="auto"/>
                  <w:jc w:val="center"/>
                </w:pPr>
              </w:pPrChange>
            </w:pPr>
            <w:r>
              <w:rPr>
                <w:rFonts w:ascii="Times New Roman" w:hAnsi="Times New Roman" w:cs="Times New Roman"/>
                <w:sz w:val="24"/>
                <w:szCs w:val="24"/>
              </w:rPr>
              <w:t xml:space="preserve">SLO </w:t>
            </w:r>
            <w:r w:rsidRPr="00B9228F">
              <w:rPr>
                <w:rFonts w:ascii="Times New Roman" w:hAnsi="Times New Roman" w:cs="Times New Roman"/>
                <w:sz w:val="24"/>
                <w:szCs w:val="24"/>
              </w:rPr>
              <w:t>1</w:t>
            </w:r>
          </w:p>
        </w:tc>
        <w:tc>
          <w:tcPr>
            <w:tcW w:w="72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6" w:author="NSUSER" w:date="2017-03-19T19:40:00Z">
                <w:pPr>
                  <w:framePr w:hSpace="180" w:wrap="around" w:vAnchor="text" w:hAnchor="page" w:x="3448" w:y="257"/>
                  <w:autoSpaceDE w:val="0"/>
                  <w:autoSpaceDN w:val="0"/>
                  <w:adjustRightInd w:val="0"/>
                  <w:spacing w:after="0" w:line="240" w:lineRule="auto"/>
                  <w:jc w:val="right"/>
                </w:pPr>
              </w:pPrChange>
            </w:pPr>
            <w:r w:rsidRPr="00B9228F">
              <w:rPr>
                <w:rFonts w:ascii="Times New Roman" w:hAnsi="Times New Roman" w:cs="Times New Roman"/>
                <w:sz w:val="24"/>
                <w:szCs w:val="24"/>
              </w:rPr>
              <w:t>298</w:t>
            </w:r>
          </w:p>
        </w:tc>
        <w:tc>
          <w:tcPr>
            <w:tcW w:w="711"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7" w:author="NSUSER" w:date="2017-03-19T19:40:00Z">
                <w:pPr>
                  <w:framePr w:hSpace="180" w:wrap="around" w:vAnchor="text" w:hAnchor="page" w:x="3448" w:y="257"/>
                  <w:autoSpaceDE w:val="0"/>
                  <w:autoSpaceDN w:val="0"/>
                  <w:adjustRightInd w:val="0"/>
                  <w:spacing w:after="0" w:line="240" w:lineRule="auto"/>
                  <w:jc w:val="right"/>
                </w:pPr>
              </w:pPrChange>
            </w:pPr>
            <w:r w:rsidRPr="00B9228F">
              <w:rPr>
                <w:rFonts w:ascii="Times New Roman" w:hAnsi="Times New Roman" w:cs="Times New Roman"/>
                <w:sz w:val="24"/>
                <w:szCs w:val="24"/>
              </w:rPr>
              <w:t>63</w:t>
            </w:r>
          </w:p>
        </w:tc>
      </w:tr>
      <w:tr w:rsidR="00CC0CA6" w:rsidRPr="00B9228F" w:rsidTr="00CC0CA6">
        <w:trPr>
          <w:trHeight w:val="327"/>
        </w:trPr>
        <w:tc>
          <w:tcPr>
            <w:tcW w:w="1098"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8" w:author="NSUSER" w:date="2017-03-19T19:40:00Z">
                <w:pPr>
                  <w:framePr w:hSpace="180" w:wrap="around" w:vAnchor="text" w:hAnchor="page" w:x="3448" w:y="257"/>
                  <w:autoSpaceDE w:val="0"/>
                  <w:autoSpaceDN w:val="0"/>
                  <w:adjustRightInd w:val="0"/>
                  <w:spacing w:after="0" w:line="240" w:lineRule="auto"/>
                  <w:jc w:val="center"/>
                </w:pPr>
              </w:pPrChange>
            </w:pPr>
            <w:r>
              <w:rPr>
                <w:rFonts w:ascii="Times New Roman" w:hAnsi="Times New Roman" w:cs="Times New Roman"/>
                <w:sz w:val="24"/>
                <w:szCs w:val="24"/>
              </w:rPr>
              <w:t xml:space="preserve">SLO </w:t>
            </w:r>
            <w:r w:rsidRPr="00B9228F">
              <w:rPr>
                <w:rFonts w:ascii="Times New Roman" w:hAnsi="Times New Roman" w:cs="Times New Roman"/>
                <w:sz w:val="24"/>
                <w:szCs w:val="24"/>
              </w:rPr>
              <w:t>2</w:t>
            </w:r>
          </w:p>
        </w:tc>
        <w:tc>
          <w:tcPr>
            <w:tcW w:w="72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09" w:author="NSUSER" w:date="2017-03-19T19:40:00Z">
                <w:pPr>
                  <w:framePr w:hSpace="180" w:wrap="around" w:vAnchor="text" w:hAnchor="page" w:x="3448" w:y="257"/>
                  <w:autoSpaceDE w:val="0"/>
                  <w:autoSpaceDN w:val="0"/>
                  <w:adjustRightInd w:val="0"/>
                  <w:spacing w:after="0" w:line="240" w:lineRule="auto"/>
                  <w:jc w:val="right"/>
                </w:pPr>
              </w:pPrChange>
            </w:pPr>
            <w:r w:rsidRPr="00B9228F">
              <w:rPr>
                <w:rFonts w:ascii="Times New Roman" w:hAnsi="Times New Roman" w:cs="Times New Roman"/>
                <w:sz w:val="24"/>
                <w:szCs w:val="24"/>
              </w:rPr>
              <w:t>356</w:t>
            </w:r>
          </w:p>
        </w:tc>
        <w:tc>
          <w:tcPr>
            <w:tcW w:w="711"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10" w:author="NSUSER" w:date="2017-03-19T19:40:00Z">
                <w:pPr>
                  <w:framePr w:hSpace="180" w:wrap="around" w:vAnchor="text" w:hAnchor="page" w:x="3448" w:y="257"/>
                  <w:autoSpaceDE w:val="0"/>
                  <w:autoSpaceDN w:val="0"/>
                  <w:adjustRightInd w:val="0"/>
                  <w:spacing w:after="0" w:line="240" w:lineRule="auto"/>
                  <w:jc w:val="right"/>
                </w:pPr>
              </w:pPrChange>
            </w:pPr>
            <w:r w:rsidRPr="00B9228F">
              <w:rPr>
                <w:rFonts w:ascii="Times New Roman" w:hAnsi="Times New Roman" w:cs="Times New Roman"/>
                <w:sz w:val="24"/>
                <w:szCs w:val="24"/>
              </w:rPr>
              <w:t>5</w:t>
            </w:r>
          </w:p>
        </w:tc>
      </w:tr>
      <w:tr w:rsidR="00CC0CA6" w:rsidRPr="00B9228F" w:rsidTr="00CC0CA6">
        <w:trPr>
          <w:trHeight w:val="345"/>
        </w:trPr>
        <w:tc>
          <w:tcPr>
            <w:tcW w:w="1098"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11" w:author="NSUSER" w:date="2017-03-19T19:40:00Z">
                <w:pPr>
                  <w:framePr w:hSpace="180" w:wrap="around" w:vAnchor="text" w:hAnchor="page" w:x="3448" w:y="257"/>
                  <w:autoSpaceDE w:val="0"/>
                  <w:autoSpaceDN w:val="0"/>
                  <w:adjustRightInd w:val="0"/>
                  <w:spacing w:after="0" w:line="240" w:lineRule="auto"/>
                  <w:jc w:val="center"/>
                </w:pPr>
              </w:pPrChange>
            </w:pPr>
            <w:r>
              <w:rPr>
                <w:rFonts w:ascii="Times New Roman" w:hAnsi="Times New Roman" w:cs="Times New Roman"/>
                <w:sz w:val="24"/>
                <w:szCs w:val="24"/>
              </w:rPr>
              <w:t>SLO 3</w:t>
            </w:r>
          </w:p>
        </w:tc>
        <w:tc>
          <w:tcPr>
            <w:tcW w:w="72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12" w:author="NSUSER" w:date="2017-03-19T19:40:00Z">
                <w:pPr>
                  <w:framePr w:hSpace="180" w:wrap="around" w:vAnchor="text" w:hAnchor="page" w:x="3448" w:y="257"/>
                  <w:autoSpaceDE w:val="0"/>
                  <w:autoSpaceDN w:val="0"/>
                  <w:adjustRightInd w:val="0"/>
                  <w:spacing w:after="0" w:line="240" w:lineRule="auto"/>
                  <w:jc w:val="right"/>
                </w:pPr>
              </w:pPrChange>
            </w:pPr>
            <w:r w:rsidRPr="00B9228F">
              <w:rPr>
                <w:rFonts w:ascii="Times New Roman" w:hAnsi="Times New Roman" w:cs="Times New Roman"/>
                <w:sz w:val="24"/>
                <w:szCs w:val="24"/>
              </w:rPr>
              <w:t>290</w:t>
            </w:r>
          </w:p>
        </w:tc>
        <w:tc>
          <w:tcPr>
            <w:tcW w:w="711"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13" w:author="NSUSER" w:date="2017-03-19T19:40:00Z">
                <w:pPr>
                  <w:framePr w:hSpace="180" w:wrap="around" w:vAnchor="text" w:hAnchor="page" w:x="3448" w:y="257"/>
                  <w:autoSpaceDE w:val="0"/>
                  <w:autoSpaceDN w:val="0"/>
                  <w:adjustRightInd w:val="0"/>
                  <w:spacing w:after="0" w:line="240" w:lineRule="auto"/>
                  <w:jc w:val="right"/>
                </w:pPr>
              </w:pPrChange>
            </w:pPr>
            <w:r w:rsidRPr="00B9228F">
              <w:rPr>
                <w:rFonts w:ascii="Times New Roman" w:hAnsi="Times New Roman" w:cs="Times New Roman"/>
                <w:sz w:val="24"/>
                <w:szCs w:val="24"/>
              </w:rPr>
              <w:t>71</w:t>
            </w:r>
          </w:p>
        </w:tc>
      </w:tr>
    </w:tbl>
    <w:p w:rsidR="00CC0CA6" w:rsidRDefault="00CC0CA6">
      <w:pPr>
        <w:spacing w:line="240" w:lineRule="auto"/>
        <w:rPr>
          <w:rFonts w:ascii="Times New Roman" w:hAnsi="Times New Roman" w:cs="Times New Roman"/>
          <w:sz w:val="24"/>
          <w:szCs w:val="24"/>
        </w:rPr>
        <w:pPrChange w:id="714" w:author="NSUSER" w:date="2017-03-19T19:40:00Z">
          <w:pPr>
            <w:spacing w:line="240" w:lineRule="auto"/>
            <w:jc w:val="both"/>
          </w:pPr>
        </w:pPrChange>
      </w:pPr>
      <w:r>
        <w:rPr>
          <w:rFonts w:ascii="Times New Roman" w:hAnsi="Times New Roman" w:cs="Times New Roman"/>
          <w:sz w:val="24"/>
          <w:szCs w:val="24"/>
        </w:rPr>
        <w:t>TABLE 7</w:t>
      </w:r>
    </w:p>
    <w:p w:rsidR="00CC0CA6" w:rsidRDefault="00CC0CA6">
      <w:pPr>
        <w:spacing w:line="240" w:lineRule="auto"/>
        <w:rPr>
          <w:rFonts w:ascii="Times New Roman" w:hAnsi="Times New Roman" w:cs="Times New Roman"/>
          <w:sz w:val="24"/>
          <w:szCs w:val="24"/>
        </w:rPr>
        <w:pPrChange w:id="715"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716"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717" w:author="NSUSER" w:date="2017-03-19T19:40:00Z">
          <w:pPr>
            <w:spacing w:line="240" w:lineRule="auto"/>
            <w:jc w:val="both"/>
          </w:pPr>
        </w:pPrChange>
      </w:pPr>
    </w:p>
    <w:p w:rsidR="00CC0CA6" w:rsidRDefault="00CC0CA6">
      <w:pPr>
        <w:spacing w:line="240" w:lineRule="auto"/>
        <w:rPr>
          <w:rFonts w:ascii="Times New Roman" w:hAnsi="Times New Roman" w:cs="Times New Roman"/>
          <w:sz w:val="24"/>
          <w:szCs w:val="24"/>
        </w:rPr>
        <w:pPrChange w:id="718" w:author="NSUSER" w:date="2017-03-19T19:40:00Z">
          <w:pPr>
            <w:spacing w:line="240" w:lineRule="auto"/>
            <w:jc w:val="both"/>
          </w:pPr>
        </w:pPrChange>
      </w:pPr>
    </w:p>
    <w:tbl>
      <w:tblPr>
        <w:tblpPr w:leftFromText="180" w:rightFromText="180" w:vertAnchor="text" w:horzAnchor="page" w:tblpX="3118"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1230"/>
        <w:gridCol w:w="1230"/>
        <w:gridCol w:w="1234"/>
      </w:tblGrid>
      <w:tr w:rsidR="00CC0CA6" w:rsidRPr="00B9228F" w:rsidTr="00CC0CA6">
        <w:trPr>
          <w:trHeight w:val="374"/>
        </w:trPr>
        <w:tc>
          <w:tcPr>
            <w:tcW w:w="4924" w:type="dxa"/>
            <w:gridSpan w:val="4"/>
            <w:shd w:val="clear" w:color="auto" w:fill="auto"/>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19" w:author="NSUSER" w:date="2017-03-19T19:40:00Z">
                <w:pPr>
                  <w:framePr w:hSpace="180" w:wrap="around" w:vAnchor="text" w:hAnchor="page" w:x="3118" w:y="176"/>
                  <w:autoSpaceDE w:val="0"/>
                  <w:autoSpaceDN w:val="0"/>
                  <w:adjustRightInd w:val="0"/>
                  <w:spacing w:after="0" w:line="240" w:lineRule="auto"/>
                  <w:jc w:val="center"/>
                </w:pPr>
              </w:pPrChange>
            </w:pPr>
            <w:r w:rsidRPr="00B9228F">
              <w:rPr>
                <w:rFonts w:ascii="Times New Roman" w:hAnsi="Times New Roman" w:cs="Times New Roman"/>
                <w:sz w:val="24"/>
                <w:szCs w:val="24"/>
              </w:rPr>
              <w:t>Number (Percentage) Passing each SLO Stratified by Instructional Model</w:t>
            </w:r>
          </w:p>
        </w:tc>
      </w:tr>
      <w:tr w:rsidR="00CC0CA6" w:rsidRPr="00B9228F" w:rsidTr="00CC0CA6">
        <w:trPr>
          <w:trHeight w:val="402"/>
        </w:trPr>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0" w:author="NSUSER" w:date="2017-03-19T19:40:00Z">
                <w:pPr>
                  <w:framePr w:hSpace="180" w:wrap="around" w:vAnchor="text" w:hAnchor="page" w:x="3118" w:y="176"/>
                  <w:autoSpaceDE w:val="0"/>
                  <w:autoSpaceDN w:val="0"/>
                  <w:adjustRightInd w:val="0"/>
                  <w:spacing w:after="0" w:line="240" w:lineRule="auto"/>
                  <w:jc w:val="center"/>
                </w:pPr>
              </w:pPrChange>
            </w:pPr>
            <w:r w:rsidRPr="00B9228F">
              <w:rPr>
                <w:rFonts w:ascii="Times New Roman" w:hAnsi="Times New Roman" w:cs="Times New Roman"/>
                <w:sz w:val="24"/>
                <w:szCs w:val="24"/>
              </w:rPr>
              <w:t>Section</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1" w:author="NSUSER" w:date="2017-03-19T19:40:00Z">
                <w:pPr>
                  <w:framePr w:hSpace="180" w:wrap="around" w:vAnchor="text" w:hAnchor="page" w:x="3118" w:y="176"/>
                  <w:autoSpaceDE w:val="0"/>
                  <w:autoSpaceDN w:val="0"/>
                  <w:adjustRightInd w:val="0"/>
                  <w:spacing w:after="0" w:line="240" w:lineRule="auto"/>
                  <w:jc w:val="center"/>
                </w:pPr>
              </w:pPrChange>
            </w:pPr>
            <w:r w:rsidRPr="00B9228F">
              <w:rPr>
                <w:rFonts w:ascii="Times New Roman" w:hAnsi="Times New Roman" w:cs="Times New Roman"/>
                <w:sz w:val="24"/>
                <w:szCs w:val="24"/>
              </w:rPr>
              <w:t>SLO</w:t>
            </w:r>
            <w:r>
              <w:rPr>
                <w:rFonts w:ascii="Times New Roman" w:hAnsi="Times New Roman" w:cs="Times New Roman"/>
                <w:sz w:val="24"/>
                <w:szCs w:val="24"/>
              </w:rPr>
              <w:t xml:space="preserve"> </w:t>
            </w:r>
            <w:r w:rsidRPr="00B9228F">
              <w:rPr>
                <w:rFonts w:ascii="Times New Roman" w:hAnsi="Times New Roman" w:cs="Times New Roman"/>
                <w:sz w:val="24"/>
                <w:szCs w:val="24"/>
              </w:rPr>
              <w:t>1</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2" w:author="NSUSER" w:date="2017-03-19T19:40:00Z">
                <w:pPr>
                  <w:framePr w:hSpace="180" w:wrap="around" w:vAnchor="text" w:hAnchor="page" w:x="3118" w:y="176"/>
                  <w:autoSpaceDE w:val="0"/>
                  <w:autoSpaceDN w:val="0"/>
                  <w:adjustRightInd w:val="0"/>
                  <w:spacing w:after="0" w:line="240" w:lineRule="auto"/>
                  <w:jc w:val="center"/>
                </w:pPr>
              </w:pPrChange>
            </w:pPr>
            <w:r w:rsidRPr="00B9228F">
              <w:rPr>
                <w:rFonts w:ascii="Times New Roman" w:hAnsi="Times New Roman" w:cs="Times New Roman"/>
                <w:sz w:val="24"/>
                <w:szCs w:val="24"/>
              </w:rPr>
              <w:t>SLO</w:t>
            </w:r>
            <w:r>
              <w:rPr>
                <w:rFonts w:ascii="Times New Roman" w:hAnsi="Times New Roman" w:cs="Times New Roman"/>
                <w:sz w:val="24"/>
                <w:szCs w:val="24"/>
              </w:rPr>
              <w:t xml:space="preserve"> </w:t>
            </w:r>
            <w:r w:rsidRPr="00B9228F">
              <w:rPr>
                <w:rFonts w:ascii="Times New Roman" w:hAnsi="Times New Roman" w:cs="Times New Roman"/>
                <w:sz w:val="24"/>
                <w:szCs w:val="24"/>
              </w:rPr>
              <w:t>2</w:t>
            </w:r>
          </w:p>
        </w:tc>
        <w:tc>
          <w:tcPr>
            <w:tcW w:w="1234"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3" w:author="NSUSER" w:date="2017-03-19T19:40:00Z">
                <w:pPr>
                  <w:framePr w:hSpace="180" w:wrap="around" w:vAnchor="text" w:hAnchor="page" w:x="3118" w:y="176"/>
                  <w:autoSpaceDE w:val="0"/>
                  <w:autoSpaceDN w:val="0"/>
                  <w:adjustRightInd w:val="0"/>
                  <w:spacing w:after="0" w:line="240" w:lineRule="auto"/>
                  <w:jc w:val="center"/>
                </w:pPr>
              </w:pPrChange>
            </w:pPr>
            <w:r w:rsidRPr="00B9228F">
              <w:rPr>
                <w:rFonts w:ascii="Times New Roman" w:hAnsi="Times New Roman" w:cs="Times New Roman"/>
                <w:sz w:val="24"/>
                <w:szCs w:val="24"/>
              </w:rPr>
              <w:t>SLO</w:t>
            </w:r>
            <w:r>
              <w:rPr>
                <w:rFonts w:ascii="Times New Roman" w:hAnsi="Times New Roman" w:cs="Times New Roman"/>
                <w:sz w:val="24"/>
                <w:szCs w:val="24"/>
              </w:rPr>
              <w:t xml:space="preserve"> </w:t>
            </w:r>
            <w:r w:rsidRPr="00B9228F">
              <w:rPr>
                <w:rFonts w:ascii="Times New Roman" w:hAnsi="Times New Roman" w:cs="Times New Roman"/>
                <w:sz w:val="24"/>
                <w:szCs w:val="24"/>
              </w:rPr>
              <w:t>3</w:t>
            </w:r>
          </w:p>
        </w:tc>
      </w:tr>
      <w:tr w:rsidR="00CC0CA6" w:rsidRPr="00B9228F" w:rsidTr="00CC0CA6">
        <w:trPr>
          <w:trHeight w:val="528"/>
        </w:trPr>
        <w:tc>
          <w:tcPr>
            <w:tcW w:w="1230" w:type="dxa"/>
            <w:shd w:val="clear" w:color="auto" w:fill="auto"/>
            <w:vAlign w:val="center"/>
          </w:tcPr>
          <w:p w:rsidR="00CC0CA6" w:rsidRPr="00B9228F" w:rsidRDefault="00CC0CA6" w:rsidP="00BA57B7">
            <w:pPr>
              <w:autoSpaceDE w:val="0"/>
              <w:autoSpaceDN w:val="0"/>
              <w:adjustRightInd w:val="0"/>
              <w:spacing w:after="0" w:line="240" w:lineRule="auto"/>
              <w:rPr>
                <w:rFonts w:ascii="Times New Roman" w:hAnsi="Times New Roman" w:cs="Times New Roman"/>
                <w:sz w:val="24"/>
                <w:szCs w:val="24"/>
              </w:rPr>
            </w:pPr>
            <w:r w:rsidRPr="00B9228F">
              <w:rPr>
                <w:rFonts w:ascii="Times New Roman" w:hAnsi="Times New Roman" w:cs="Times New Roman"/>
                <w:sz w:val="24"/>
                <w:szCs w:val="24"/>
              </w:rPr>
              <w:t>One-Day</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4"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22 (81.5)</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5"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27 (7.6)</w:t>
            </w:r>
          </w:p>
        </w:tc>
        <w:tc>
          <w:tcPr>
            <w:tcW w:w="1234"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6"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25 (92.6)</w:t>
            </w:r>
          </w:p>
        </w:tc>
      </w:tr>
      <w:tr w:rsidR="00CC0CA6" w:rsidRPr="00B9228F" w:rsidTr="00CC0CA6">
        <w:trPr>
          <w:trHeight w:val="474"/>
        </w:trPr>
        <w:tc>
          <w:tcPr>
            <w:tcW w:w="1230" w:type="dxa"/>
            <w:shd w:val="clear" w:color="auto" w:fill="auto"/>
            <w:vAlign w:val="center"/>
          </w:tcPr>
          <w:p w:rsidR="00CC0CA6" w:rsidRPr="00B9228F" w:rsidRDefault="00CC0CA6" w:rsidP="00BA57B7">
            <w:pPr>
              <w:autoSpaceDE w:val="0"/>
              <w:autoSpaceDN w:val="0"/>
              <w:adjustRightInd w:val="0"/>
              <w:spacing w:after="0" w:line="240" w:lineRule="auto"/>
              <w:rPr>
                <w:rFonts w:ascii="Times New Roman" w:hAnsi="Times New Roman" w:cs="Times New Roman"/>
                <w:sz w:val="24"/>
                <w:szCs w:val="24"/>
              </w:rPr>
            </w:pPr>
            <w:r w:rsidRPr="00B9228F">
              <w:rPr>
                <w:rFonts w:ascii="Times New Roman" w:hAnsi="Times New Roman" w:cs="Times New Roman"/>
                <w:sz w:val="24"/>
                <w:szCs w:val="24"/>
              </w:rPr>
              <w:t>Two-Day</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7"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276 (82.6)</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8"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329 (98.5)</w:t>
            </w:r>
          </w:p>
        </w:tc>
        <w:tc>
          <w:tcPr>
            <w:tcW w:w="1234"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29"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265 (79.3)</w:t>
            </w:r>
          </w:p>
        </w:tc>
      </w:tr>
      <w:tr w:rsidR="00CC0CA6" w:rsidRPr="00B9228F" w:rsidTr="00CC0CA6">
        <w:trPr>
          <w:trHeight w:val="708"/>
        </w:trPr>
        <w:tc>
          <w:tcPr>
            <w:tcW w:w="1230" w:type="dxa"/>
            <w:shd w:val="clear" w:color="auto" w:fill="auto"/>
            <w:vAlign w:val="center"/>
          </w:tcPr>
          <w:p w:rsidR="00CC0CA6" w:rsidRPr="00B9228F" w:rsidRDefault="00CC0CA6" w:rsidP="00BA57B7">
            <w:pPr>
              <w:autoSpaceDE w:val="0"/>
              <w:autoSpaceDN w:val="0"/>
              <w:adjustRightInd w:val="0"/>
              <w:spacing w:after="0" w:line="240" w:lineRule="auto"/>
              <w:rPr>
                <w:rFonts w:ascii="Times New Roman" w:hAnsi="Times New Roman" w:cs="Times New Roman"/>
                <w:sz w:val="24"/>
                <w:szCs w:val="24"/>
              </w:rPr>
            </w:pPr>
            <w:r w:rsidRPr="00B9228F">
              <w:rPr>
                <w:rFonts w:ascii="Times New Roman" w:hAnsi="Times New Roman" w:cs="Times New Roman"/>
                <w:sz w:val="24"/>
                <w:szCs w:val="24"/>
              </w:rPr>
              <w:t>p-value</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30"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.525</w:t>
            </w:r>
          </w:p>
        </w:tc>
        <w:tc>
          <w:tcPr>
            <w:tcW w:w="1230"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31"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.676</w:t>
            </w:r>
          </w:p>
        </w:tc>
        <w:tc>
          <w:tcPr>
            <w:tcW w:w="1234" w:type="dxa"/>
            <w:shd w:val="clear" w:color="auto" w:fill="auto"/>
            <w:vAlign w:val="center"/>
          </w:tcPr>
          <w:p w:rsidR="00CC0CA6" w:rsidRPr="00B9228F" w:rsidRDefault="00CC0CA6">
            <w:pPr>
              <w:autoSpaceDE w:val="0"/>
              <w:autoSpaceDN w:val="0"/>
              <w:adjustRightInd w:val="0"/>
              <w:spacing w:after="0" w:line="240" w:lineRule="auto"/>
              <w:rPr>
                <w:rFonts w:ascii="Times New Roman" w:hAnsi="Times New Roman" w:cs="Times New Roman"/>
                <w:sz w:val="24"/>
                <w:szCs w:val="24"/>
              </w:rPr>
              <w:pPrChange w:id="732" w:author="NSUSER" w:date="2017-03-19T19:40:00Z">
                <w:pPr>
                  <w:framePr w:hSpace="180" w:wrap="around" w:vAnchor="text" w:hAnchor="page" w:x="3118" w:y="176"/>
                  <w:autoSpaceDE w:val="0"/>
                  <w:autoSpaceDN w:val="0"/>
                  <w:adjustRightInd w:val="0"/>
                  <w:spacing w:after="0" w:line="240" w:lineRule="auto"/>
                  <w:jc w:val="right"/>
                </w:pPr>
              </w:pPrChange>
            </w:pPr>
            <w:r w:rsidRPr="00B9228F">
              <w:rPr>
                <w:rFonts w:ascii="Times New Roman" w:hAnsi="Times New Roman" w:cs="Times New Roman"/>
                <w:sz w:val="24"/>
                <w:szCs w:val="24"/>
              </w:rPr>
              <w:t>.070</w:t>
            </w:r>
          </w:p>
        </w:tc>
      </w:tr>
    </w:tbl>
    <w:p w:rsidR="00CC0CA6" w:rsidRDefault="00CC0CA6">
      <w:pPr>
        <w:spacing w:line="240" w:lineRule="auto"/>
        <w:rPr>
          <w:rFonts w:ascii="Times New Roman" w:hAnsi="Times New Roman" w:cs="Times New Roman"/>
          <w:sz w:val="24"/>
          <w:szCs w:val="24"/>
        </w:rPr>
        <w:pPrChange w:id="733" w:author="NSUSER" w:date="2017-03-19T19:40:00Z">
          <w:pPr>
            <w:spacing w:line="240" w:lineRule="auto"/>
            <w:jc w:val="both"/>
          </w:pPr>
        </w:pPrChange>
      </w:pPr>
      <w:r>
        <w:rPr>
          <w:rFonts w:ascii="Times New Roman" w:hAnsi="Times New Roman" w:cs="Times New Roman"/>
          <w:sz w:val="24"/>
          <w:szCs w:val="24"/>
        </w:rPr>
        <w:t>TABLE 8</w:t>
      </w:r>
    </w:p>
    <w:p w:rsidR="00CC0CA6" w:rsidRDefault="00CC0CA6">
      <w:pPr>
        <w:spacing w:line="240" w:lineRule="auto"/>
        <w:rPr>
          <w:rFonts w:ascii="Times New Roman" w:hAnsi="Times New Roman" w:cs="Times New Roman"/>
          <w:sz w:val="24"/>
          <w:szCs w:val="24"/>
        </w:rPr>
        <w:pPrChange w:id="734" w:author="NSUSER" w:date="2017-03-19T19:40:00Z">
          <w:pPr>
            <w:spacing w:line="240" w:lineRule="auto"/>
            <w:jc w:val="both"/>
          </w:pPr>
        </w:pPrChange>
      </w:pPr>
    </w:p>
    <w:p w:rsidR="00BA57B7" w:rsidRDefault="00BA57B7" w:rsidP="00BA57B7">
      <w:pPr>
        <w:rPr>
          <w:ins w:id="735" w:author="NSUSER" w:date="2017-03-19T19:33:00Z"/>
          <w:rFonts w:ascii="Times New Roman" w:hAnsi="Times New Roman" w:cs="Times New Roman"/>
          <w:sz w:val="24"/>
          <w:szCs w:val="24"/>
        </w:rPr>
      </w:pPr>
      <w:ins w:id="736" w:author="NSUSER" w:date="2017-03-19T19:33:00Z">
        <w:del w:id="737" w:author="Bourgeois, John P." w:date="2017-03-30T08:33:00Z">
          <w:r w:rsidDel="00C462F8">
            <w:rPr>
              <w:rFonts w:ascii="Times New Roman" w:hAnsi="Times New Roman" w:cs="Times New Roman"/>
              <w:sz w:val="24"/>
              <w:szCs w:val="24"/>
            </w:rPr>
            <w:br w:type="page"/>
          </w:r>
        </w:del>
        <w:bookmarkStart w:id="738" w:name="_GoBack"/>
        <w:bookmarkEnd w:id="738"/>
      </w:ins>
    </w:p>
    <w:p w:rsidR="005E6F13" w:rsidDel="00C462F8" w:rsidRDefault="005E6F13" w:rsidP="00C462F8">
      <w:pPr>
        <w:rPr>
          <w:ins w:id="739" w:author="NSUSER" w:date="2017-03-19T19:53:00Z"/>
          <w:del w:id="740" w:author="Bourgeois, John P." w:date="2017-03-30T08:33:00Z"/>
          <w:rFonts w:ascii="Times New Roman" w:hAnsi="Times New Roman" w:cs="Times New Roman"/>
          <w:b/>
          <w:sz w:val="24"/>
          <w:szCs w:val="24"/>
        </w:rPr>
        <w:pPrChange w:id="741" w:author="Bourgeois, John P." w:date="2017-03-30T08:33:00Z">
          <w:pPr/>
        </w:pPrChange>
      </w:pPr>
      <w:ins w:id="742" w:author="NSUSER" w:date="2017-03-19T19:49:00Z">
        <w:del w:id="743" w:author="Bourgeois, John P." w:date="2017-03-30T08:33:00Z">
          <w:r w:rsidDel="00C462F8">
            <w:rPr>
              <w:rFonts w:ascii="Times New Roman" w:hAnsi="Times New Roman" w:cs="Times New Roman"/>
              <w:b/>
              <w:sz w:val="24"/>
              <w:szCs w:val="24"/>
            </w:rPr>
            <w:lastRenderedPageBreak/>
            <w:delText xml:space="preserve">Appendix </w:delText>
          </w:r>
        </w:del>
      </w:ins>
      <w:ins w:id="744" w:author="NSUSER" w:date="2017-03-19T19:53:00Z">
        <w:del w:id="745" w:author="Bourgeois, John P." w:date="2017-03-30T08:33:00Z">
          <w:r w:rsidDel="00C462F8">
            <w:rPr>
              <w:rFonts w:ascii="Times New Roman" w:hAnsi="Times New Roman" w:cs="Times New Roman"/>
              <w:b/>
              <w:sz w:val="24"/>
              <w:szCs w:val="24"/>
            </w:rPr>
            <w:delText>A</w:delText>
          </w:r>
        </w:del>
      </w:ins>
      <w:ins w:id="746" w:author="NSUSER" w:date="2017-03-19T19:49:00Z">
        <w:del w:id="747" w:author="Bourgeois, John P." w:date="2017-03-30T08:33:00Z">
          <w:r w:rsidR="005A73C8" w:rsidDel="00C462F8">
            <w:rPr>
              <w:rFonts w:ascii="Times New Roman" w:hAnsi="Times New Roman" w:cs="Times New Roman"/>
              <w:b/>
              <w:sz w:val="24"/>
              <w:szCs w:val="24"/>
            </w:rPr>
            <w:delText>: Handout</w:delText>
          </w:r>
        </w:del>
      </w:ins>
    </w:p>
    <w:p w:rsidR="005E6F13" w:rsidDel="00C462F8" w:rsidRDefault="005E6F13" w:rsidP="00C462F8">
      <w:pPr>
        <w:rPr>
          <w:ins w:id="748" w:author="NSUSER" w:date="2017-03-19T19:55:00Z"/>
          <w:del w:id="749" w:author="Bourgeois, John P." w:date="2017-03-30T08:33:00Z"/>
          <w:rFonts w:ascii="Times New Roman" w:eastAsia="Times New Roman" w:hAnsi="Times New Roman" w:cs="Times New Roman"/>
          <w:sz w:val="24"/>
          <w:szCs w:val="24"/>
        </w:rPr>
        <w:pPrChange w:id="750" w:author="Bourgeois, John P." w:date="2017-03-30T08:33:00Z">
          <w:pPr/>
        </w:pPrChange>
      </w:pPr>
      <w:ins w:id="751" w:author="NSUSER" w:date="2017-03-19T19:53:00Z">
        <w:del w:id="752" w:author="Bourgeois, John P." w:date="2017-03-30T08:33:00Z">
          <w:r w:rsidDel="00C462F8">
            <w:rPr>
              <w:rFonts w:ascii="Times New Roman" w:eastAsia="Times New Roman" w:hAnsi="Times New Roman" w:cs="Times New Roman"/>
              <w:sz w:val="24"/>
              <w:szCs w:val="24"/>
            </w:rPr>
            <w:delText xml:space="preserve">UNIV 101 Handout - </w:delText>
          </w:r>
          <w:r w:rsidDel="00C462F8">
            <w:rPr>
              <w:rFonts w:ascii="Times New Roman" w:eastAsia="Times New Roman" w:hAnsi="Times New Roman" w:cs="Times New Roman"/>
              <w:sz w:val="24"/>
              <w:szCs w:val="24"/>
            </w:rPr>
            <w:tab/>
          </w:r>
        </w:del>
      </w:ins>
      <w:ins w:id="753" w:author="NSUSER" w:date="2017-03-19T19:55:00Z">
        <w:del w:id="754" w:author="Bourgeois, John P." w:date="2017-03-30T08:33:00Z">
          <w:r w:rsidR="00F337CD" w:rsidDel="00C462F8">
            <w:rPr>
              <w:rFonts w:ascii="Times New Roman" w:eastAsia="Times New Roman" w:hAnsi="Times New Roman" w:cs="Times New Roman"/>
              <w:sz w:val="24"/>
              <w:szCs w:val="24"/>
            </w:rPr>
            <w:fldChar w:fldCharType="begin"/>
          </w:r>
          <w:r w:rsidR="00F337CD" w:rsidDel="00C462F8">
            <w:rPr>
              <w:rFonts w:ascii="Times New Roman" w:eastAsia="Times New Roman" w:hAnsi="Times New Roman" w:cs="Times New Roman"/>
              <w:sz w:val="24"/>
              <w:szCs w:val="24"/>
            </w:rPr>
            <w:delInstrText xml:space="preserve"> HYPERLINK "</w:delInstrText>
          </w:r>
        </w:del>
      </w:ins>
      <w:ins w:id="755" w:author="NSUSER" w:date="2017-03-19T19:53:00Z">
        <w:del w:id="756" w:author="Bourgeois, John P." w:date="2017-03-30T08:33:00Z">
          <w:r w:rsidR="00F337CD" w:rsidDel="00C462F8">
            <w:rPr>
              <w:rFonts w:ascii="Times New Roman" w:eastAsia="Times New Roman" w:hAnsi="Times New Roman" w:cs="Times New Roman"/>
              <w:sz w:val="24"/>
              <w:szCs w:val="24"/>
            </w:rPr>
            <w:delInstrText>http://nicholls.libguides.com/university_101</w:delInstrText>
          </w:r>
        </w:del>
      </w:ins>
      <w:ins w:id="757" w:author="NSUSER" w:date="2017-03-19T19:55:00Z">
        <w:del w:id="758" w:author="Bourgeois, John P." w:date="2017-03-30T08:33:00Z">
          <w:r w:rsidR="00F337CD" w:rsidDel="00C462F8">
            <w:rPr>
              <w:rFonts w:ascii="Times New Roman" w:eastAsia="Times New Roman" w:hAnsi="Times New Roman" w:cs="Times New Roman"/>
              <w:sz w:val="24"/>
              <w:szCs w:val="24"/>
            </w:rPr>
            <w:delInstrText xml:space="preserve">" </w:delInstrText>
          </w:r>
          <w:r w:rsidR="00F337CD" w:rsidDel="00C462F8">
            <w:rPr>
              <w:rFonts w:ascii="Times New Roman" w:eastAsia="Times New Roman" w:hAnsi="Times New Roman" w:cs="Times New Roman"/>
              <w:sz w:val="24"/>
              <w:szCs w:val="24"/>
            </w:rPr>
            <w:fldChar w:fldCharType="separate"/>
          </w:r>
        </w:del>
      </w:ins>
      <w:ins w:id="759" w:author="NSUSER" w:date="2017-03-19T19:53:00Z">
        <w:del w:id="760" w:author="Bourgeois, John P." w:date="2017-03-30T08:33:00Z">
          <w:r w:rsidR="00F337CD" w:rsidRPr="00D00FEA" w:rsidDel="00C462F8">
            <w:rPr>
              <w:rStyle w:val="Hyperlink"/>
              <w:rFonts w:ascii="Times New Roman" w:eastAsia="Times New Roman" w:hAnsi="Times New Roman" w:cs="Times New Roman"/>
              <w:sz w:val="24"/>
              <w:szCs w:val="24"/>
            </w:rPr>
            <w:delText>http://nicholls.libguides.com/university_101</w:delText>
          </w:r>
        </w:del>
      </w:ins>
      <w:ins w:id="761" w:author="NSUSER" w:date="2017-03-19T19:55:00Z">
        <w:del w:id="762" w:author="Bourgeois, John P." w:date="2017-03-30T08:33:00Z">
          <w:r w:rsidR="00F337CD" w:rsidDel="00C462F8">
            <w:rPr>
              <w:rFonts w:ascii="Times New Roman" w:eastAsia="Times New Roman" w:hAnsi="Times New Roman" w:cs="Times New Roman"/>
              <w:sz w:val="24"/>
              <w:szCs w:val="24"/>
            </w:rPr>
            <w:fldChar w:fldCharType="end"/>
          </w:r>
        </w:del>
      </w:ins>
    </w:p>
    <w:p w:rsidR="00F337CD" w:rsidDel="00C462F8" w:rsidRDefault="00F337CD" w:rsidP="00C462F8">
      <w:pPr>
        <w:rPr>
          <w:ins w:id="763" w:author="NSUSER" w:date="2017-03-19T19:53:00Z"/>
          <w:del w:id="764" w:author="Bourgeois, John P." w:date="2017-03-30T08:33:00Z"/>
        </w:rPr>
        <w:pPrChange w:id="765" w:author="Bourgeois, John P." w:date="2017-03-30T08:33:00Z">
          <w:pPr/>
        </w:pPrChange>
      </w:pPr>
    </w:p>
    <w:p w:rsidR="005E6F13" w:rsidDel="00C462F8" w:rsidRDefault="005E6F13" w:rsidP="00C462F8">
      <w:pPr>
        <w:rPr>
          <w:ins w:id="766" w:author="NSUSER" w:date="2017-03-19T19:53:00Z"/>
          <w:del w:id="767" w:author="Bourgeois, John P." w:date="2017-03-30T08:33:00Z"/>
        </w:rPr>
        <w:pPrChange w:id="768" w:author="Bourgeois, John P." w:date="2017-03-30T08:33:00Z">
          <w:pPr/>
        </w:pPrChange>
      </w:pPr>
      <w:ins w:id="769" w:author="NSUSER" w:date="2017-03-19T19:53:00Z">
        <w:del w:id="770" w:author="Bourgeois, John P." w:date="2017-03-30T08:33:00Z">
          <w:r w:rsidDel="00C462F8">
            <w:rPr>
              <w:rFonts w:ascii="Times New Roman" w:eastAsia="Times New Roman" w:hAnsi="Times New Roman" w:cs="Times New Roman"/>
              <w:sz w:val="24"/>
              <w:szCs w:val="24"/>
            </w:rPr>
            <w:delText>I. What is research?</w:delText>
          </w:r>
        </w:del>
      </w:ins>
    </w:p>
    <w:p w:rsidR="005E6F13" w:rsidDel="00C462F8" w:rsidRDefault="005E6F13" w:rsidP="00C462F8">
      <w:pPr>
        <w:rPr>
          <w:ins w:id="771" w:author="NSUSER" w:date="2017-03-19T19:53:00Z"/>
          <w:del w:id="772" w:author="Bourgeois, John P." w:date="2017-03-30T08:33:00Z"/>
          <w:rFonts w:ascii="Times New Roman" w:eastAsia="Times New Roman" w:hAnsi="Times New Roman" w:cs="Times New Roman"/>
        </w:rPr>
        <w:pPrChange w:id="773" w:author="Bourgeois, John P." w:date="2017-03-30T08:33:00Z">
          <w:pPr>
            <w:numPr>
              <w:numId w:val="7"/>
            </w:numPr>
            <w:spacing w:after="0"/>
            <w:ind w:left="720" w:hanging="360"/>
            <w:contextualSpacing/>
          </w:pPr>
        </w:pPrChange>
      </w:pPr>
      <w:ins w:id="774" w:author="NSUSER" w:date="2017-03-19T19:53:00Z">
        <w:del w:id="775" w:author="Bourgeois, John P." w:date="2017-03-30T08:33:00Z">
          <w:r w:rsidDel="00C462F8">
            <w:rPr>
              <w:rFonts w:ascii="Times New Roman" w:eastAsia="Times New Roman" w:hAnsi="Times New Roman" w:cs="Times New Roman"/>
              <w:sz w:val="21"/>
              <w:szCs w:val="21"/>
            </w:rPr>
            <w:delText>Identify what you need to know.</w:delText>
          </w:r>
        </w:del>
      </w:ins>
    </w:p>
    <w:p w:rsidR="005E6F13" w:rsidDel="00C462F8" w:rsidRDefault="005E6F13" w:rsidP="00C462F8">
      <w:pPr>
        <w:rPr>
          <w:ins w:id="776" w:author="NSUSER" w:date="2017-03-19T19:53:00Z"/>
          <w:del w:id="777" w:author="Bourgeois, John P." w:date="2017-03-30T08:33:00Z"/>
          <w:rFonts w:ascii="Times New Roman" w:eastAsia="Times New Roman" w:hAnsi="Times New Roman" w:cs="Times New Roman"/>
          <w:sz w:val="21"/>
          <w:szCs w:val="21"/>
        </w:rPr>
        <w:pPrChange w:id="778" w:author="Bourgeois, John P." w:date="2017-03-30T08:33:00Z">
          <w:pPr>
            <w:numPr>
              <w:numId w:val="7"/>
            </w:numPr>
            <w:spacing w:after="0"/>
            <w:ind w:left="720" w:hanging="360"/>
            <w:contextualSpacing/>
          </w:pPr>
        </w:pPrChange>
      </w:pPr>
      <w:ins w:id="779" w:author="NSUSER" w:date="2017-03-19T19:53:00Z">
        <w:del w:id="780" w:author="Bourgeois, John P." w:date="2017-03-30T08:33:00Z">
          <w:r w:rsidDel="00C462F8">
            <w:rPr>
              <w:rFonts w:ascii="Times New Roman" w:eastAsia="Times New Roman" w:hAnsi="Times New Roman" w:cs="Times New Roman"/>
              <w:sz w:val="21"/>
              <w:szCs w:val="21"/>
            </w:rPr>
            <w:delText>Identify the best places to find that information and look for it there.</w:delText>
          </w:r>
        </w:del>
      </w:ins>
    </w:p>
    <w:p w:rsidR="005E6F13" w:rsidDel="00C462F8" w:rsidRDefault="005E6F13" w:rsidP="00C462F8">
      <w:pPr>
        <w:rPr>
          <w:ins w:id="781" w:author="NSUSER" w:date="2017-03-19T19:53:00Z"/>
          <w:del w:id="782" w:author="Bourgeois, John P." w:date="2017-03-30T08:33:00Z"/>
          <w:rFonts w:ascii="Times New Roman" w:eastAsia="Times New Roman" w:hAnsi="Times New Roman" w:cs="Times New Roman"/>
          <w:sz w:val="21"/>
          <w:szCs w:val="21"/>
        </w:rPr>
        <w:pPrChange w:id="783" w:author="Bourgeois, John P." w:date="2017-03-30T08:33:00Z">
          <w:pPr>
            <w:numPr>
              <w:numId w:val="7"/>
            </w:numPr>
            <w:spacing w:after="0"/>
            <w:ind w:left="720" w:hanging="360"/>
            <w:contextualSpacing/>
          </w:pPr>
        </w:pPrChange>
      </w:pPr>
      <w:ins w:id="784" w:author="NSUSER" w:date="2017-03-19T19:53:00Z">
        <w:del w:id="785" w:author="Bourgeois, John P." w:date="2017-03-30T08:33:00Z">
          <w:r w:rsidDel="00C462F8">
            <w:rPr>
              <w:rFonts w:ascii="Times New Roman" w:eastAsia="Times New Roman" w:hAnsi="Times New Roman" w:cs="Times New Roman"/>
              <w:sz w:val="21"/>
              <w:szCs w:val="21"/>
            </w:rPr>
            <w:delText>Evaluate the information and its source.</w:delText>
          </w:r>
        </w:del>
      </w:ins>
    </w:p>
    <w:p w:rsidR="005E6F13" w:rsidDel="00C462F8" w:rsidRDefault="005E6F13" w:rsidP="00C462F8">
      <w:pPr>
        <w:rPr>
          <w:ins w:id="786" w:author="NSUSER" w:date="2017-03-19T19:53:00Z"/>
          <w:del w:id="787" w:author="Bourgeois, John P." w:date="2017-03-30T08:33:00Z"/>
          <w:rFonts w:ascii="Times New Roman" w:eastAsia="Times New Roman" w:hAnsi="Times New Roman" w:cs="Times New Roman"/>
          <w:sz w:val="21"/>
          <w:szCs w:val="21"/>
        </w:rPr>
        <w:pPrChange w:id="788" w:author="Bourgeois, John P." w:date="2017-03-30T08:33:00Z">
          <w:pPr>
            <w:numPr>
              <w:numId w:val="7"/>
            </w:numPr>
            <w:spacing w:after="0"/>
            <w:ind w:left="720" w:hanging="360"/>
            <w:contextualSpacing/>
          </w:pPr>
        </w:pPrChange>
      </w:pPr>
      <w:ins w:id="789" w:author="NSUSER" w:date="2017-03-19T19:53:00Z">
        <w:del w:id="790" w:author="Bourgeois, John P." w:date="2017-03-30T08:33:00Z">
          <w:r w:rsidDel="00C462F8">
            <w:rPr>
              <w:rFonts w:ascii="Times New Roman" w:eastAsia="Times New Roman" w:hAnsi="Times New Roman" w:cs="Times New Roman"/>
              <w:sz w:val="21"/>
              <w:szCs w:val="21"/>
            </w:rPr>
            <w:delText>Synthesize the information to answer your research questions while pointing the reader/listener to the places you got your information from.</w:delText>
          </w:r>
        </w:del>
      </w:ins>
    </w:p>
    <w:p w:rsidR="005E6F13" w:rsidDel="00C462F8" w:rsidRDefault="005E6F13" w:rsidP="00C462F8">
      <w:pPr>
        <w:rPr>
          <w:ins w:id="791" w:author="NSUSER" w:date="2017-03-19T19:55:00Z"/>
          <w:del w:id="792" w:author="Bourgeois, John P." w:date="2017-03-30T08:33:00Z"/>
          <w:rFonts w:ascii="Times New Roman" w:eastAsia="Times New Roman" w:hAnsi="Times New Roman" w:cs="Times New Roman"/>
          <w:sz w:val="21"/>
          <w:szCs w:val="21"/>
        </w:rPr>
        <w:pPrChange w:id="793" w:author="Bourgeois, John P." w:date="2017-03-30T08:33:00Z">
          <w:pPr/>
        </w:pPrChange>
      </w:pPr>
      <w:ins w:id="794" w:author="NSUSER" w:date="2017-03-19T19:53:00Z">
        <w:del w:id="795" w:author="Bourgeois, John P." w:date="2017-03-30T08:33:00Z">
          <w:r w:rsidDel="00C462F8">
            <w:rPr>
              <w:rFonts w:ascii="Times New Roman" w:eastAsia="Times New Roman" w:hAnsi="Times New Roman" w:cs="Times New Roman"/>
              <w:sz w:val="21"/>
              <w:szCs w:val="21"/>
            </w:rPr>
            <w:delText xml:space="preserve">       Examples - Buying textbooks or shoes, looking at the weather, figuring out what your symptoms mean.</w:delText>
          </w:r>
        </w:del>
      </w:ins>
    </w:p>
    <w:p w:rsidR="005E6F13" w:rsidDel="00C462F8" w:rsidRDefault="005E6F13" w:rsidP="00C462F8">
      <w:pPr>
        <w:rPr>
          <w:ins w:id="796" w:author="NSUSER" w:date="2017-03-19T19:53:00Z"/>
          <w:del w:id="797" w:author="Bourgeois, John P." w:date="2017-03-30T08:33:00Z"/>
        </w:rPr>
        <w:pPrChange w:id="798" w:author="Bourgeois, John P." w:date="2017-03-30T08:33:00Z">
          <w:pPr/>
        </w:pPrChange>
      </w:pPr>
      <w:ins w:id="799" w:author="NSUSER" w:date="2017-03-19T19:53:00Z">
        <w:del w:id="800" w:author="Bourgeois, John P." w:date="2017-03-30T08:33:00Z">
          <w:r w:rsidDel="00C462F8">
            <w:rPr>
              <w:rFonts w:ascii="Times New Roman" w:eastAsia="Times New Roman" w:hAnsi="Times New Roman" w:cs="Times New Roman"/>
              <w:sz w:val="21"/>
              <w:szCs w:val="21"/>
            </w:rPr>
            <w:delText>II. Where to find information? What information is online?</w:delText>
          </w:r>
        </w:del>
      </w:ins>
    </w:p>
    <w:p w:rsidR="005E6F13" w:rsidDel="00C462F8" w:rsidRDefault="005E6F13" w:rsidP="00C462F8">
      <w:pPr>
        <w:rPr>
          <w:ins w:id="801" w:author="NSUSER" w:date="2017-03-19T19:53:00Z"/>
          <w:del w:id="802" w:author="Bourgeois, John P." w:date="2017-03-30T08:33:00Z"/>
          <w:rFonts w:ascii="Times New Roman" w:eastAsia="Times New Roman" w:hAnsi="Times New Roman" w:cs="Times New Roman"/>
          <w:sz w:val="21"/>
          <w:szCs w:val="21"/>
        </w:rPr>
        <w:pPrChange w:id="803" w:author="Bourgeois, John P." w:date="2017-03-30T08:33:00Z">
          <w:pPr>
            <w:numPr>
              <w:numId w:val="6"/>
            </w:numPr>
            <w:spacing w:after="0"/>
            <w:ind w:left="720" w:hanging="360"/>
            <w:contextualSpacing/>
          </w:pPr>
        </w:pPrChange>
      </w:pPr>
      <w:ins w:id="804" w:author="NSUSER" w:date="2017-03-19T19:53:00Z">
        <w:del w:id="805" w:author="Bourgeois, John P." w:date="2017-03-30T08:33:00Z">
          <w:r w:rsidDel="00C462F8">
            <w:rPr>
              <w:rFonts w:ascii="Times New Roman" w:eastAsia="Times New Roman" w:hAnsi="Times New Roman" w:cs="Times New Roman"/>
              <w:sz w:val="21"/>
              <w:szCs w:val="21"/>
            </w:rPr>
            <w:delText xml:space="preserve">Library Website - </w:delText>
          </w:r>
          <w:r w:rsidDel="00C462F8">
            <w:fldChar w:fldCharType="begin"/>
          </w:r>
          <w:r w:rsidDel="00C462F8">
            <w:delInstrText xml:space="preserve"> HYPERLINK "http://www.nicholls.edu/library/" </w:delInstrText>
          </w:r>
          <w:r w:rsidDel="00C462F8">
            <w:fldChar w:fldCharType="separate"/>
          </w:r>
          <w:r w:rsidRPr="00B30A44" w:rsidDel="00C462F8">
            <w:rPr>
              <w:rStyle w:val="Hyperlink"/>
              <w:rFonts w:ascii="Times New Roman" w:eastAsia="Times New Roman" w:hAnsi="Times New Roman" w:cs="Times New Roman"/>
              <w:sz w:val="21"/>
              <w:szCs w:val="21"/>
            </w:rPr>
            <w:delText>http://www.nicholls.edu/library/</w:delText>
          </w:r>
          <w:r w:rsidDel="00C462F8">
            <w:rPr>
              <w:rStyle w:val="Hyperlink"/>
              <w:rFonts w:ascii="Times New Roman" w:eastAsia="Times New Roman" w:hAnsi="Times New Roman" w:cs="Times New Roman"/>
              <w:sz w:val="21"/>
              <w:szCs w:val="21"/>
            </w:rPr>
            <w:fldChar w:fldCharType="end"/>
          </w:r>
        </w:del>
      </w:ins>
    </w:p>
    <w:p w:rsidR="005E6F13" w:rsidRPr="00C2425F" w:rsidDel="00C462F8" w:rsidRDefault="005E6F13" w:rsidP="00C462F8">
      <w:pPr>
        <w:rPr>
          <w:ins w:id="806" w:author="NSUSER" w:date="2017-03-19T19:53:00Z"/>
          <w:del w:id="807" w:author="Bourgeois, John P." w:date="2017-03-30T08:33:00Z"/>
          <w:rFonts w:ascii="Times New Roman" w:eastAsia="Times New Roman" w:hAnsi="Times New Roman" w:cs="Times New Roman"/>
          <w:sz w:val="21"/>
          <w:szCs w:val="21"/>
        </w:rPr>
        <w:pPrChange w:id="808" w:author="Bourgeois, John P." w:date="2017-03-30T08:33:00Z">
          <w:pPr>
            <w:contextualSpacing/>
          </w:pPr>
        </w:pPrChange>
      </w:pPr>
    </w:p>
    <w:p w:rsidR="00F337CD" w:rsidDel="00C462F8" w:rsidRDefault="005E6F13" w:rsidP="00C462F8">
      <w:pPr>
        <w:rPr>
          <w:ins w:id="809" w:author="NSUSER" w:date="2017-03-19T19:56:00Z"/>
          <w:del w:id="810" w:author="Bourgeois, John P." w:date="2017-03-30T08:33:00Z"/>
          <w:rFonts w:ascii="Times New Roman" w:hAnsi="Times New Roman" w:cs="Times New Roman"/>
          <w:sz w:val="24"/>
          <w:szCs w:val="24"/>
        </w:rPr>
        <w:pPrChange w:id="811" w:author="Bourgeois, John P." w:date="2017-03-30T08:33:00Z">
          <w:pPr/>
        </w:pPrChange>
      </w:pPr>
      <w:ins w:id="812" w:author="NSUSER" w:date="2017-03-19T19:53:00Z">
        <w:del w:id="813" w:author="Bourgeois, John P." w:date="2017-03-30T08:33:00Z">
          <w:r w:rsidDel="00C462F8">
            <w:rPr>
              <w:noProof/>
            </w:rPr>
            <mc:AlternateContent>
              <mc:Choice Requires="wpg">
                <w:drawing>
                  <wp:anchor distT="0" distB="0" distL="114300" distR="114300" simplePos="0" relativeHeight="251659264" behindDoc="0" locked="0" layoutInCell="1" allowOverlap="1" wp14:anchorId="5C584CB8" wp14:editId="42841F63">
                    <wp:simplePos x="0" y="0"/>
                    <wp:positionH relativeFrom="column">
                      <wp:posOffset>-404037</wp:posOffset>
                    </wp:positionH>
                    <wp:positionV relativeFrom="paragraph">
                      <wp:posOffset>486735</wp:posOffset>
                    </wp:positionV>
                    <wp:extent cx="6657975" cy="2243471"/>
                    <wp:effectExtent l="0" t="0" r="28575" b="23495"/>
                    <wp:wrapNone/>
                    <wp:docPr id="1" name="Group 1"/>
                    <wp:cNvGraphicFramePr/>
                    <a:graphic xmlns:a="http://schemas.openxmlformats.org/drawingml/2006/main">
                      <a:graphicData uri="http://schemas.microsoft.com/office/word/2010/wordprocessingGroup">
                        <wpg:wgp>
                          <wpg:cNvGrpSpPr/>
                          <wpg:grpSpPr>
                            <a:xfrm>
                              <a:off x="0" y="0"/>
                              <a:ext cx="6657975" cy="2243471"/>
                              <a:chOff x="0" y="0"/>
                              <a:chExt cx="6657975" cy="2243471"/>
                            </a:xfrm>
                          </wpg:grpSpPr>
                          <wps:wsp>
                            <wps:cNvPr id="3" name="Oval 3"/>
                            <wps:cNvSpPr/>
                            <wps:spPr>
                              <a:xfrm>
                                <a:off x="1885950" y="400050"/>
                                <a:ext cx="685800" cy="3619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Picture 4"/>
                              <pic:cNvPicPr>
                                <a:picLocks noChangeAspect="1"/>
                              </pic:cNvPicPr>
                            </pic:nvPicPr>
                            <pic:blipFill>
                              <a:blip r:embed="rId8">
                                <a:duotone>
                                  <a:prstClr val="black"/>
                                  <a:schemeClr val="accent2">
                                    <a:tint val="45000"/>
                                    <a:satMod val="400000"/>
                                  </a:schemeClr>
                                </a:duotone>
                                <a:extLst>
                                  <a:ext uri="{28A0092B-C50C-407E-A947-70E740481C1C}">
                                    <a14:useLocalDpi xmlns:a14="http://schemas.microsoft.com/office/drawing/2010/main" val="0"/>
                                  </a:ext>
                                </a:extLst>
                              </a:blip>
                              <a:srcRect/>
                              <a:stretch>
                                <a:fillRect/>
                              </a:stretch>
                            </pic:blipFill>
                            <pic:spPr bwMode="auto">
                              <a:xfrm>
                                <a:off x="1866900" y="885825"/>
                                <a:ext cx="704850" cy="381000"/>
                              </a:xfrm>
                              <a:prstGeom prst="rect">
                                <a:avLst/>
                              </a:prstGeom>
                              <a:noFill/>
                            </pic:spPr>
                          </pic:pic>
                          <pic:pic xmlns:pic="http://schemas.openxmlformats.org/drawingml/2006/picture">
                            <pic:nvPicPr>
                              <pic:cNvPr id="5" name="Picture 5"/>
                              <pic:cNvPicPr>
                                <a:picLocks noChangeAspect="1"/>
                              </pic:cNvPicPr>
                            </pic:nvPicPr>
                            <pic:blipFill>
                              <a:blip r:embed="rId8">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2686050" y="1476375"/>
                                <a:ext cx="704850" cy="381000"/>
                              </a:xfrm>
                              <a:prstGeom prst="rect">
                                <a:avLst/>
                              </a:prstGeom>
                              <a:noFill/>
                            </pic:spPr>
                          </pic:pic>
                          <wps:wsp>
                            <wps:cNvPr id="6" name="Text Box 2"/>
                            <wps:cNvSpPr txBox="1">
                              <a:spLocks noChangeArrowheads="1"/>
                            </wps:cNvSpPr>
                            <wps:spPr bwMode="auto">
                              <a:xfrm>
                                <a:off x="0" y="0"/>
                                <a:ext cx="1724025" cy="1190625"/>
                              </a:xfrm>
                              <a:prstGeom prst="rect">
                                <a:avLst/>
                              </a:prstGeom>
                              <a:solidFill>
                                <a:srgbClr val="FFFFFF"/>
                              </a:solidFill>
                              <a:ln w="19050">
                                <a:solidFill>
                                  <a:srgbClr val="000000"/>
                                </a:solidFill>
                                <a:miter lim="800000"/>
                                <a:headEnd/>
                                <a:tailEnd/>
                              </a:ln>
                            </wps:spPr>
                            <wps:txbx>
                              <w:txbxContent>
                                <w:p w:rsidR="008F5453" w:rsidRDefault="008F5453">
                                  <w:pPr>
                                    <w:spacing w:after="0"/>
                                    <w:rPr>
                                      <w:rFonts w:ascii="Times New Roman" w:hAnsi="Times New Roman" w:cs="Times New Roman"/>
                                    </w:rPr>
                                    <w:pPrChange w:id="814" w:author="NSUSER" w:date="2017-03-19T19:59:00Z">
                                      <w:pPr/>
                                    </w:pPrChange>
                                  </w:pPr>
                                  <w:r w:rsidRPr="0041623C">
                                    <w:rPr>
                                      <w:rFonts w:ascii="Times New Roman" w:hAnsi="Times New Roman" w:cs="Times New Roman"/>
                                    </w:rPr>
                                    <w:t>Books</w:t>
                                  </w:r>
                                  <w:r>
                                    <w:rPr>
                                      <w:rFonts w:ascii="Times New Roman" w:hAnsi="Times New Roman" w:cs="Times New Roman"/>
                                    </w:rPr>
                                    <w:t xml:space="preserve"> </w:t>
                                  </w:r>
                                  <w:r w:rsidRPr="0041623C">
                                    <w:rPr>
                                      <w:rFonts w:ascii="Times New Roman" w:hAnsi="Times New Roman" w:cs="Times New Roman"/>
                                    </w:rPr>
                                    <w:t>- print &amp; electronic</w:t>
                                  </w:r>
                                  <w:r>
                                    <w:rPr>
                                      <w:rFonts w:ascii="Times New Roman" w:hAnsi="Times New Roman" w:cs="Times New Roman"/>
                                    </w:rPr>
                                    <w:t xml:space="preserve">. </w:t>
                                  </w:r>
                                </w:p>
                                <w:p w:rsidR="008F5453" w:rsidRDefault="008F5453">
                                  <w:pPr>
                                    <w:spacing w:after="0"/>
                                    <w:rPr>
                                      <w:rFonts w:ascii="Times New Roman" w:hAnsi="Times New Roman" w:cs="Times New Roman"/>
                                    </w:rPr>
                                    <w:pPrChange w:id="815" w:author="NSUSER" w:date="2017-03-19T19:59:00Z">
                                      <w:pPr/>
                                    </w:pPrChange>
                                  </w:pPr>
                                  <w:r>
                                    <w:rPr>
                                      <w:rFonts w:ascii="Times New Roman" w:hAnsi="Times New Roman" w:cs="Times New Roman"/>
                                    </w:rPr>
                                    <w:t>Can search by:</w:t>
                                  </w:r>
                                </w:p>
                                <w:p w:rsidR="008F5453" w:rsidRDefault="008F5453">
                                  <w:pPr>
                                    <w:spacing w:after="0"/>
                                    <w:rPr>
                                      <w:rFonts w:ascii="Times New Roman" w:hAnsi="Times New Roman" w:cs="Times New Roman"/>
                                    </w:rPr>
                                    <w:pPrChange w:id="816" w:author="NSUSER" w:date="2017-03-19T19:59:00Z">
                                      <w:pPr/>
                                    </w:pPrChange>
                                  </w:pPr>
                                  <w:r>
                                    <w:rPr>
                                      <w:rFonts w:ascii="Times New Roman" w:hAnsi="Times New Roman" w:cs="Times New Roman"/>
                                    </w:rPr>
                                    <w:t xml:space="preserve"> TITLE, </w:t>
                                  </w:r>
                                </w:p>
                                <w:p w:rsidR="008F5453" w:rsidRDefault="008F5453">
                                  <w:pPr>
                                    <w:spacing w:after="0"/>
                                    <w:rPr>
                                      <w:rFonts w:ascii="Times New Roman" w:hAnsi="Times New Roman" w:cs="Times New Roman"/>
                                    </w:rPr>
                                    <w:pPrChange w:id="817" w:author="NSUSER" w:date="2017-03-19T19:59:00Z">
                                      <w:pPr/>
                                    </w:pPrChange>
                                  </w:pPr>
                                  <w:r>
                                    <w:rPr>
                                      <w:rFonts w:ascii="Times New Roman" w:hAnsi="Times New Roman" w:cs="Times New Roman"/>
                                    </w:rPr>
                                    <w:t xml:space="preserve">AUTHOR, </w:t>
                                  </w:r>
                                </w:p>
                                <w:p w:rsidR="008F5453" w:rsidRDefault="008F5453">
                                  <w:pPr>
                                    <w:spacing w:after="0"/>
                                    <w:rPr>
                                      <w:rFonts w:ascii="Times New Roman" w:hAnsi="Times New Roman" w:cs="Times New Roman"/>
                                    </w:rPr>
                                    <w:pPrChange w:id="818" w:author="NSUSER" w:date="2017-03-19T19:59:00Z">
                                      <w:pPr/>
                                    </w:pPrChange>
                                  </w:pPr>
                                  <w:r>
                                    <w:rPr>
                                      <w:rFonts w:ascii="Times New Roman" w:hAnsi="Times New Roman" w:cs="Times New Roman"/>
                                    </w:rPr>
                                    <w:t>SUBJECT, or</w:t>
                                  </w:r>
                                </w:p>
                                <w:p w:rsidR="008F5453" w:rsidRPr="0041623C" w:rsidRDefault="008F5453">
                                  <w:pPr>
                                    <w:spacing w:after="0"/>
                                    <w:rPr>
                                      <w:rFonts w:ascii="Times New Roman" w:hAnsi="Times New Roman" w:cs="Times New Roman"/>
                                    </w:rPr>
                                    <w:pPrChange w:id="819" w:author="NSUSER" w:date="2017-03-19T19:59:00Z">
                                      <w:pPr/>
                                    </w:pPrChange>
                                  </w:pPr>
                                  <w:r>
                                    <w:rPr>
                                      <w:rFonts w:ascii="Times New Roman" w:hAnsi="Times New Roman" w:cs="Times New Roman"/>
                                    </w:rPr>
                                    <w:t>WORD OR PHRASE</w:t>
                                  </w:r>
                                </w:p>
                              </w:txbxContent>
                            </wps:txbx>
                            <wps:bodyPr rot="0" vert="horz" wrap="square" lIns="91440" tIns="45720" rIns="91440" bIns="45720" anchor="t" anchorCtr="0">
                              <a:noAutofit/>
                            </wps:bodyPr>
                          </wps:wsp>
                          <wps:wsp>
                            <wps:cNvPr id="7" name="Text Box 2"/>
                            <wps:cNvSpPr txBox="1">
                              <a:spLocks noChangeArrowheads="1"/>
                            </wps:cNvSpPr>
                            <wps:spPr bwMode="auto">
                              <a:xfrm>
                                <a:off x="3952875" y="1600201"/>
                                <a:ext cx="2705100" cy="643270"/>
                              </a:xfrm>
                              <a:prstGeom prst="rect">
                                <a:avLst/>
                              </a:prstGeom>
                              <a:solidFill>
                                <a:srgbClr val="FFFFFF"/>
                              </a:solidFill>
                              <a:ln w="19050">
                                <a:solidFill>
                                  <a:srgbClr val="000000"/>
                                </a:solidFill>
                                <a:miter lim="800000"/>
                                <a:headEnd/>
                                <a:tailEnd/>
                              </a:ln>
                            </wps:spPr>
                            <wps:txbx>
                              <w:txbxContent>
                                <w:p w:rsidR="008F5453" w:rsidRDefault="008F5453">
                                  <w:pPr>
                                    <w:spacing w:after="0"/>
                                    <w:rPr>
                                      <w:rFonts w:ascii="Times New Roman" w:hAnsi="Times New Roman" w:cs="Times New Roman"/>
                                    </w:rPr>
                                    <w:pPrChange w:id="820" w:author="NSUSER" w:date="2017-03-19T19:59:00Z">
                                      <w:pPr/>
                                    </w:pPrChange>
                                  </w:pPr>
                                  <w:r>
                                    <w:rPr>
                                      <w:rFonts w:ascii="Times New Roman" w:hAnsi="Times New Roman" w:cs="Times New Roman"/>
                                    </w:rPr>
                                    <w:t>Subject Guides – resources for each major.</w:t>
                                  </w:r>
                                </w:p>
                                <w:p w:rsidR="008F5453" w:rsidRDefault="008F5453">
                                  <w:pPr>
                                    <w:spacing w:after="0"/>
                                    <w:rPr>
                                      <w:rFonts w:ascii="Times New Roman" w:hAnsi="Times New Roman" w:cs="Times New Roman"/>
                                    </w:rPr>
                                    <w:pPrChange w:id="821" w:author="NSUSER" w:date="2017-03-19T19:59:00Z">
                                      <w:pPr/>
                                    </w:pPrChange>
                                  </w:pPr>
                                  <w:r>
                                    <w:rPr>
                                      <w:rFonts w:ascii="Times New Roman" w:hAnsi="Times New Roman" w:cs="Times New Roman"/>
                                    </w:rPr>
                                    <w:t>Also, for general research.</w:t>
                                  </w:r>
                                </w:p>
                                <w:p w:rsidR="008F5453" w:rsidRPr="0041623C" w:rsidRDefault="008F5453" w:rsidP="005E6F13">
                                  <w:pPr>
                                    <w:rPr>
                                      <w:rFonts w:ascii="Times New Roman" w:hAnsi="Times New Roman" w:cs="Times New Roman"/>
                                    </w:rPr>
                                  </w:pPr>
                                  <w:r>
                                    <w:rPr>
                                      <w:rFonts w:ascii="Times New Roman" w:hAnsi="Times New Roman" w:cs="Times New Roman"/>
                                    </w:rPr>
                                    <w:t>As well as this UNIV 101 guide.</w:t>
                                  </w:r>
                                </w:p>
                              </w:txbxContent>
                            </wps:txbx>
                            <wps:bodyPr rot="0" vert="horz" wrap="square" lIns="91440" tIns="45720" rIns="91440" bIns="45720" anchor="t" anchorCtr="0">
                              <a:noAutofit/>
                            </wps:bodyPr>
                          </wps:wsp>
                          <wps:wsp>
                            <wps:cNvPr id="8" name="Text Box 2"/>
                            <wps:cNvSpPr txBox="1">
                              <a:spLocks noChangeArrowheads="1"/>
                            </wps:cNvSpPr>
                            <wps:spPr bwMode="auto">
                              <a:xfrm>
                                <a:off x="3724275" y="66675"/>
                                <a:ext cx="2190750" cy="819144"/>
                              </a:xfrm>
                              <a:prstGeom prst="rect">
                                <a:avLst/>
                              </a:prstGeom>
                              <a:solidFill>
                                <a:srgbClr val="FFFFFF"/>
                              </a:solidFill>
                              <a:ln w="19050">
                                <a:solidFill>
                                  <a:srgbClr val="000000"/>
                                </a:solidFill>
                                <a:miter lim="800000"/>
                                <a:headEnd/>
                                <a:tailEnd/>
                              </a:ln>
                            </wps:spPr>
                            <wps:txbx>
                              <w:txbxContent>
                                <w:p w:rsidR="008F5453" w:rsidRDefault="008F5453">
                                  <w:pPr>
                                    <w:spacing w:after="0"/>
                                    <w:rPr>
                                      <w:rFonts w:ascii="Times New Roman" w:hAnsi="Times New Roman" w:cs="Times New Roman"/>
                                    </w:rPr>
                                    <w:pPrChange w:id="822" w:author="NSUSER" w:date="2017-03-19T19:59:00Z">
                                      <w:pPr/>
                                    </w:pPrChange>
                                  </w:pPr>
                                  <w:r>
                                    <w:rPr>
                                      <w:rFonts w:ascii="Times New Roman" w:hAnsi="Times New Roman" w:cs="Times New Roman"/>
                                    </w:rPr>
                                    <w:t>Databases – journals &amp; articles.</w:t>
                                  </w:r>
                                </w:p>
                                <w:p w:rsidR="008F5453" w:rsidRDefault="008F5453">
                                  <w:pPr>
                                    <w:spacing w:after="0"/>
                                    <w:rPr>
                                      <w:rFonts w:ascii="Times New Roman" w:hAnsi="Times New Roman" w:cs="Times New Roman"/>
                                    </w:rPr>
                                    <w:pPrChange w:id="823" w:author="NSUSER" w:date="2017-03-19T19:59:00Z">
                                      <w:pPr/>
                                    </w:pPrChange>
                                  </w:pPr>
                                  <w:r>
                                    <w:rPr>
                                      <w:rFonts w:ascii="Times New Roman" w:hAnsi="Times New Roman" w:cs="Times New Roman"/>
                                    </w:rPr>
                                    <w:t xml:space="preserve">Alphabetically or by subject. </w:t>
                                  </w:r>
                                </w:p>
                                <w:p w:rsidR="008F5453" w:rsidRPr="0041623C" w:rsidRDefault="008F5453">
                                  <w:pPr>
                                    <w:spacing w:after="0"/>
                                    <w:rPr>
                                      <w:rFonts w:ascii="Times New Roman" w:hAnsi="Times New Roman" w:cs="Times New Roman"/>
                                    </w:rPr>
                                    <w:pPrChange w:id="824" w:author="NSUSER" w:date="2017-03-19T19:59:00Z">
                                      <w:pPr/>
                                    </w:pPrChange>
                                  </w:pPr>
                                  <w:r>
                                    <w:rPr>
                                      <w:rFonts w:ascii="Times New Roman" w:hAnsi="Times New Roman" w:cs="Times New Roman"/>
                                    </w:rPr>
                                    <w:t xml:space="preserve">Good place to start is with “Academic Search Complete” </w:t>
                                  </w:r>
                                </w:p>
                              </w:txbxContent>
                            </wps:txbx>
                            <wps:bodyPr rot="0" vert="horz" wrap="square" lIns="91440" tIns="45720" rIns="91440" bIns="45720" anchor="t" anchorCtr="0">
                              <a:noAutofit/>
                            </wps:bodyPr>
                          </wps:wsp>
                          <wps:wsp>
                            <wps:cNvPr id="9" name="Straight Arrow Connector 9"/>
                            <wps:cNvCnPr/>
                            <wps:spPr>
                              <a:xfrm>
                                <a:off x="1419225" y="400050"/>
                                <a:ext cx="561975" cy="18097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wps:wsp>
                            <wps:cNvPr id="10" name="Straight Arrow Connector 10"/>
                            <wps:cNvCnPr/>
                            <wps:spPr>
                              <a:xfrm flipH="1">
                                <a:off x="2476501" y="761989"/>
                                <a:ext cx="1351220" cy="314322"/>
                              </a:xfrm>
                              <a:prstGeom prst="straightConnector1">
                                <a:avLst/>
                              </a:prstGeom>
                              <a:noFill/>
                              <a:ln w="38100" cap="flat" cmpd="sng" algn="ctr">
                                <a:solidFill>
                                  <a:sysClr val="windowText" lastClr="000000"/>
                                </a:solidFill>
                                <a:prstDash val="solid"/>
                                <a:tailEnd type="arrow"/>
                              </a:ln>
                              <a:effectLst>
                                <a:outerShdw blurRad="40000" dist="23000" dir="5400000" rotWithShape="0">
                                  <a:srgbClr val="000000">
                                    <a:alpha val="35000"/>
                                  </a:srgbClr>
                                </a:outerShdw>
                              </a:effectLst>
                            </wps:spPr>
                            <wps:bodyPr/>
                          </wps:wsp>
                          <wps:wsp>
                            <wps:cNvPr id="11" name="Straight Arrow Connector 11"/>
                            <wps:cNvCnPr>
                              <a:endCxn id="5" idx="3"/>
                            </wps:cNvCnPr>
                            <wps:spPr>
                              <a:xfrm flipH="1" flipV="1">
                                <a:off x="3390900" y="1666875"/>
                                <a:ext cx="647701" cy="190501"/>
                              </a:xfrm>
                              <a:prstGeom prst="straightConnector1">
                                <a:avLst/>
                              </a:prstGeom>
                              <a:noFill/>
                              <a:ln w="38100" cap="flat" cmpd="sng" algn="ctr">
                                <a:solidFill>
                                  <a:sysClr val="windowText" lastClr="000000"/>
                                </a:solidFill>
                                <a:prstDash val="solid"/>
                                <a:tailEnd type="arrow"/>
                              </a:ln>
                              <a:effectLst>
                                <a:outerShdw blurRad="40000" dist="23000" dir="5400000" rotWithShape="0">
                                  <a:srgbClr val="000000">
                                    <a:alpha val="35000"/>
                                  </a:srgbClr>
                                </a:outerShdw>
                              </a:effectLst>
                            </wps:spPr>
                            <wps:bodyPr/>
                          </wps:wsp>
                        </wpg:wgp>
                      </a:graphicData>
                    </a:graphic>
                    <wp14:sizeRelH relativeFrom="margin">
                      <wp14:pctWidth>0</wp14:pctWidth>
                    </wp14:sizeRelH>
                    <wp14:sizeRelV relativeFrom="margin">
                      <wp14:pctHeight>0</wp14:pctHeight>
                    </wp14:sizeRelV>
                  </wp:anchor>
                </w:drawing>
              </mc:Choice>
              <mc:Fallback>
                <w:pict>
                  <v:group w14:anchorId="5C584CB8" id="Group 1" o:spid="_x0000_s1026" style="position:absolute;margin-left:-31.8pt;margin-top:38.35pt;width:524.25pt;height:176.65pt;z-index:251659264;mso-width-relative:margin;mso-height-relative:margin" coordsize="66579,224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">
                    <v:oval id="Oval 3" o:spid="_x0000_s1027" style="position:absolute;left:18859;top:4000;width:6858;height:3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z3t8MA&#10;AADaAAAADwAAAGRycy9kb3ducmV2LnhtbESPwWrDMBBE74H8g9hAb4mc1LTFtRwSQ8CnQtJC6G2x&#10;traptDKWYjt/XxUKPQ4z84bJ97M1YqTBd44VbDcJCOLa6Y4bBR/vp/ULCB+QNRrHpOBOHvbFcpFj&#10;pt3EZxovoRERwj5DBW0IfSalr1uy6DeuJ47elxsshiiHRuoBpwi3Ru6S5Ela7DgutNhT2VL9fblZ&#10;BWll0zdzP0/8eTKGy93VPh+vSj2s5sMriEBz+A//tSut4BF+r8Qb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z3t8MAAADaAAAADwAAAAAAAAAAAAAAAACYAgAAZHJzL2Rv&#10;d25yZXYueG1sUEsFBgAAAAAEAAQA9QAAAIgDAAAAAA==&#10;" filled="f" strokecolor="#243f60 [1604]"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8669;top:8858;width:7048;height:3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UmOnEAAAA2gAAAA8AAABkcnMvZG93bnJldi54bWxEj0FrwkAUhO+C/2F5Qi9FNxZJa5qNiCJ6&#10;qtQqXp/Z1yRt9m3IrjH9991CweMwM98w6aI3teiodZVlBdNJBII4t7riQsHxYzN+AeE8ssbaMin4&#10;IQeLbDhIMdH2xu/UHXwhAoRdggpK75tESpeXZNBNbEMcvE/bGvRBtoXULd4C3NTyKYpiabDisFBi&#10;Q6uS8u/D1SjYN5fzZu26Xbz9KuJu+6zfHk9zpR5G/fIVhKfe38P/7Z1WMIO/K+EGyO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7UmOnEAAAA2gAAAA8AAAAAAAAAAAAAAAAA&#10;nwIAAGRycy9kb3ducmV2LnhtbFBLBQYAAAAABAAEAPcAAACQAwAAAAA=&#10;">
                      <v:imagedata r:id="rId9" o:title="" recolortarget="black"/>
                      <v:path arrowok="t"/>
                    </v:shape>
                    <v:shape id="Picture 5" o:spid="_x0000_s1029" type="#_x0000_t75" style="position:absolute;left:26860;top:14763;width:7049;height:3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YPXLEAAAA2gAAAA8AAABkcnMvZG93bnJldi54bWxEj0FrwkAUhO+C/2F5Qi9FNxZMa5qNiCJ6&#10;qtQqXp/Z1yRt9m3IrjH9991CweMwM98w6aI3teiodZVlBdNJBII4t7riQsHxYzN+AeE8ssbaMin4&#10;IQeLbDhIMdH2xu/UHXwhAoRdggpK75tESpeXZNBNbEMcvE/bGvRBtoXULd4C3NTyKYpiabDisFBi&#10;Q6uS8u/D1SjYN5fzZu26Xbz9KuJu+6zfHk9zpR5G/fIVhKfe38P/7Z1WMIO/K+EGyO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GYPXLEAAAA2gAAAA8AAAAAAAAAAAAAAAAA&#10;nwIAAGRycy9kb3ducmV2LnhtbFBLBQYAAAAABAAEAPcAAACQAwAAAAA=&#10;">
                      <v:imagedata r:id="rId9" o:title="" recolortarget="black"/>
                      <v:path arrowok="t"/>
                    </v:shape>
                    <v:shapetype id="_x0000_t202" coordsize="21600,21600" o:spt="202" path="m,l,21600r21600,l21600,xe">
                      <v:stroke joinstyle="miter"/>
                      <v:path gradientshapeok="t" o:connecttype="rect"/>
                    </v:shapetype>
                    <v:shape id="Text Box 2" o:spid="_x0000_s1030" type="#_x0000_t202" style="position:absolute;width:17240;height:11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WF0MIA&#10;AADaAAAADwAAAGRycy9kb3ducmV2LnhtbESPQWvCQBSE7wX/w/KE3pqNxYqkWUUEQ49GLb2+Zp/Z&#10;YPZtyG5j8u/dQqHHYWa+YfLtaFsxUO8bxwoWSQqCuHK64VrB5Xx4WYPwAVlj65gUTORhu5k95Zhp&#10;d+eShlOoRYSwz1CBCaHLpPSVIYs+cR1x9K6utxii7Gupe7xHuG3la5qupMWG44LBjvaGqtvpxyp4&#10;81/H5TB9N6ZefxayGG25PBdKPc/H3TuIQGP4D/+1P7SCFfxeiT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1YXQwgAAANoAAAAPAAAAAAAAAAAAAAAAAJgCAABkcnMvZG93&#10;bnJldi54bWxQSwUGAAAAAAQABAD1AAAAhwMAAAAA&#10;" strokeweight="1.5pt">
                      <v:textbox>
                        <w:txbxContent>
                          <w:p w:rsidR="008F5453" w:rsidRDefault="008F5453">
                            <w:pPr>
                              <w:spacing w:after="0"/>
                              <w:rPr>
                                <w:rFonts w:ascii="Times New Roman" w:hAnsi="Times New Roman" w:cs="Times New Roman"/>
                              </w:rPr>
                              <w:pPrChange w:id="825" w:author="NSUSER" w:date="2017-03-19T19:59:00Z">
                                <w:pPr/>
                              </w:pPrChange>
                            </w:pPr>
                            <w:r w:rsidRPr="0041623C">
                              <w:rPr>
                                <w:rFonts w:ascii="Times New Roman" w:hAnsi="Times New Roman" w:cs="Times New Roman"/>
                              </w:rPr>
                              <w:t>Books</w:t>
                            </w:r>
                            <w:r>
                              <w:rPr>
                                <w:rFonts w:ascii="Times New Roman" w:hAnsi="Times New Roman" w:cs="Times New Roman"/>
                              </w:rPr>
                              <w:t xml:space="preserve"> </w:t>
                            </w:r>
                            <w:r w:rsidRPr="0041623C">
                              <w:rPr>
                                <w:rFonts w:ascii="Times New Roman" w:hAnsi="Times New Roman" w:cs="Times New Roman"/>
                              </w:rPr>
                              <w:t>- print &amp; electronic</w:t>
                            </w:r>
                            <w:r>
                              <w:rPr>
                                <w:rFonts w:ascii="Times New Roman" w:hAnsi="Times New Roman" w:cs="Times New Roman"/>
                              </w:rPr>
                              <w:t xml:space="preserve">. </w:t>
                            </w:r>
                          </w:p>
                          <w:p w:rsidR="008F5453" w:rsidRDefault="008F5453">
                            <w:pPr>
                              <w:spacing w:after="0"/>
                              <w:rPr>
                                <w:rFonts w:ascii="Times New Roman" w:hAnsi="Times New Roman" w:cs="Times New Roman"/>
                              </w:rPr>
                              <w:pPrChange w:id="826" w:author="NSUSER" w:date="2017-03-19T19:59:00Z">
                                <w:pPr/>
                              </w:pPrChange>
                            </w:pPr>
                            <w:r>
                              <w:rPr>
                                <w:rFonts w:ascii="Times New Roman" w:hAnsi="Times New Roman" w:cs="Times New Roman"/>
                              </w:rPr>
                              <w:t>Can search by:</w:t>
                            </w:r>
                          </w:p>
                          <w:p w:rsidR="008F5453" w:rsidRDefault="008F5453">
                            <w:pPr>
                              <w:spacing w:after="0"/>
                              <w:rPr>
                                <w:rFonts w:ascii="Times New Roman" w:hAnsi="Times New Roman" w:cs="Times New Roman"/>
                              </w:rPr>
                              <w:pPrChange w:id="827" w:author="NSUSER" w:date="2017-03-19T19:59:00Z">
                                <w:pPr/>
                              </w:pPrChange>
                            </w:pPr>
                            <w:r>
                              <w:rPr>
                                <w:rFonts w:ascii="Times New Roman" w:hAnsi="Times New Roman" w:cs="Times New Roman"/>
                              </w:rPr>
                              <w:t xml:space="preserve"> TITLE, </w:t>
                            </w:r>
                          </w:p>
                          <w:p w:rsidR="008F5453" w:rsidRDefault="008F5453">
                            <w:pPr>
                              <w:spacing w:after="0"/>
                              <w:rPr>
                                <w:rFonts w:ascii="Times New Roman" w:hAnsi="Times New Roman" w:cs="Times New Roman"/>
                              </w:rPr>
                              <w:pPrChange w:id="828" w:author="NSUSER" w:date="2017-03-19T19:59:00Z">
                                <w:pPr/>
                              </w:pPrChange>
                            </w:pPr>
                            <w:r>
                              <w:rPr>
                                <w:rFonts w:ascii="Times New Roman" w:hAnsi="Times New Roman" w:cs="Times New Roman"/>
                              </w:rPr>
                              <w:t xml:space="preserve">AUTHOR, </w:t>
                            </w:r>
                          </w:p>
                          <w:p w:rsidR="008F5453" w:rsidRDefault="008F5453">
                            <w:pPr>
                              <w:spacing w:after="0"/>
                              <w:rPr>
                                <w:rFonts w:ascii="Times New Roman" w:hAnsi="Times New Roman" w:cs="Times New Roman"/>
                              </w:rPr>
                              <w:pPrChange w:id="829" w:author="NSUSER" w:date="2017-03-19T19:59:00Z">
                                <w:pPr/>
                              </w:pPrChange>
                            </w:pPr>
                            <w:r>
                              <w:rPr>
                                <w:rFonts w:ascii="Times New Roman" w:hAnsi="Times New Roman" w:cs="Times New Roman"/>
                              </w:rPr>
                              <w:t>SUBJECT, or</w:t>
                            </w:r>
                          </w:p>
                          <w:p w:rsidR="008F5453" w:rsidRPr="0041623C" w:rsidRDefault="008F5453">
                            <w:pPr>
                              <w:spacing w:after="0"/>
                              <w:rPr>
                                <w:rFonts w:ascii="Times New Roman" w:hAnsi="Times New Roman" w:cs="Times New Roman"/>
                              </w:rPr>
                              <w:pPrChange w:id="830" w:author="NSUSER" w:date="2017-03-19T19:59:00Z">
                                <w:pPr/>
                              </w:pPrChange>
                            </w:pPr>
                            <w:r>
                              <w:rPr>
                                <w:rFonts w:ascii="Times New Roman" w:hAnsi="Times New Roman" w:cs="Times New Roman"/>
                              </w:rPr>
                              <w:t>WORD OR PHRASE</w:t>
                            </w:r>
                          </w:p>
                        </w:txbxContent>
                      </v:textbox>
                    </v:shape>
                    <v:shape id="Text Box 2" o:spid="_x0000_s1031" type="#_x0000_t202" style="position:absolute;left:39528;top:16002;width:27051;height:6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kgS8IA&#10;AADaAAAADwAAAGRycy9kb3ducmV2LnhtbESPzWrDMBCE74G+g9hCb4nc4rTBiRJKoSbHOEnpdWtt&#10;LFNrZSzVP28fBQI9DjPzDbPZjbYRPXW+dqzgeZGAIC6drrlScD59zlcgfEDW2DgmBRN52G0fZhvM&#10;tBu4oP4YKhEh7DNUYEJoMyl9aciiX7iWOHoX11kMUXaV1B0OEW4b+ZIkr9JizXHBYEsfhsrf459V&#10;sPTfh7SffmpTrb5ymY+2SE+5Uk+P4/saRKAx/Ifv7b1W8Aa3K/EGyO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mSBLwgAAANoAAAAPAAAAAAAAAAAAAAAAAJgCAABkcnMvZG93&#10;bnJldi54bWxQSwUGAAAAAAQABAD1AAAAhwMAAAAA&#10;" strokeweight="1.5pt">
                      <v:textbox>
                        <w:txbxContent>
                          <w:p w:rsidR="008F5453" w:rsidRDefault="008F5453">
                            <w:pPr>
                              <w:spacing w:after="0"/>
                              <w:rPr>
                                <w:rFonts w:ascii="Times New Roman" w:hAnsi="Times New Roman" w:cs="Times New Roman"/>
                              </w:rPr>
                              <w:pPrChange w:id="831" w:author="NSUSER" w:date="2017-03-19T19:59:00Z">
                                <w:pPr/>
                              </w:pPrChange>
                            </w:pPr>
                            <w:r>
                              <w:rPr>
                                <w:rFonts w:ascii="Times New Roman" w:hAnsi="Times New Roman" w:cs="Times New Roman"/>
                              </w:rPr>
                              <w:t>Subject Guides – resources for each major.</w:t>
                            </w:r>
                          </w:p>
                          <w:p w:rsidR="008F5453" w:rsidRDefault="008F5453">
                            <w:pPr>
                              <w:spacing w:after="0"/>
                              <w:rPr>
                                <w:rFonts w:ascii="Times New Roman" w:hAnsi="Times New Roman" w:cs="Times New Roman"/>
                              </w:rPr>
                              <w:pPrChange w:id="832" w:author="NSUSER" w:date="2017-03-19T19:59:00Z">
                                <w:pPr/>
                              </w:pPrChange>
                            </w:pPr>
                            <w:r>
                              <w:rPr>
                                <w:rFonts w:ascii="Times New Roman" w:hAnsi="Times New Roman" w:cs="Times New Roman"/>
                              </w:rPr>
                              <w:t>Also, for general research.</w:t>
                            </w:r>
                          </w:p>
                          <w:p w:rsidR="008F5453" w:rsidRPr="0041623C" w:rsidRDefault="008F5453" w:rsidP="005E6F13">
                            <w:pPr>
                              <w:rPr>
                                <w:rFonts w:ascii="Times New Roman" w:hAnsi="Times New Roman" w:cs="Times New Roman"/>
                              </w:rPr>
                            </w:pPr>
                            <w:r>
                              <w:rPr>
                                <w:rFonts w:ascii="Times New Roman" w:hAnsi="Times New Roman" w:cs="Times New Roman"/>
                              </w:rPr>
                              <w:t>As well as this UNIV 101 guide.</w:t>
                            </w:r>
                          </w:p>
                        </w:txbxContent>
                      </v:textbox>
                    </v:shape>
                    <v:shape id="Text Box 2" o:spid="_x0000_s1032" type="#_x0000_t202" style="position:absolute;left:37242;top:666;width:21908;height:8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a0Ob8A&#10;AADaAAAADwAAAGRycy9kb3ducmV2LnhtbERPz2uDMBS+D/o/hFfYbY0r7SjOKGMw2XHall7fzJuR&#10;mRcxqdr/fjkUdvz4fmfFYnsx0eg7xwqeNwkI4sbpjlsFp+PH0wGED8gae8ek4EYeinz1kGGq3cwV&#10;TXVoRQxhn6ICE8KQSukbQxb9xg3Ekftxo8UQ4dhKPeIcw20vt0nyIi12HBsMDvRuqPmtr1bB3l++&#10;dtPtuzPt4VzKcrHV7lgq9bhe3l5BBFrCv/ju/tQK4tZ4Jd4Amf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BrQ5vwAAANoAAAAPAAAAAAAAAAAAAAAAAJgCAABkcnMvZG93bnJl&#10;di54bWxQSwUGAAAAAAQABAD1AAAAhAMAAAAA&#10;" strokeweight="1.5pt">
                      <v:textbox>
                        <w:txbxContent>
                          <w:p w:rsidR="008F5453" w:rsidRDefault="008F5453">
                            <w:pPr>
                              <w:spacing w:after="0"/>
                              <w:rPr>
                                <w:rFonts w:ascii="Times New Roman" w:hAnsi="Times New Roman" w:cs="Times New Roman"/>
                              </w:rPr>
                              <w:pPrChange w:id="833" w:author="NSUSER" w:date="2017-03-19T19:59:00Z">
                                <w:pPr/>
                              </w:pPrChange>
                            </w:pPr>
                            <w:r>
                              <w:rPr>
                                <w:rFonts w:ascii="Times New Roman" w:hAnsi="Times New Roman" w:cs="Times New Roman"/>
                              </w:rPr>
                              <w:t>Databases – journals &amp; articles.</w:t>
                            </w:r>
                          </w:p>
                          <w:p w:rsidR="008F5453" w:rsidRDefault="008F5453">
                            <w:pPr>
                              <w:spacing w:after="0"/>
                              <w:rPr>
                                <w:rFonts w:ascii="Times New Roman" w:hAnsi="Times New Roman" w:cs="Times New Roman"/>
                              </w:rPr>
                              <w:pPrChange w:id="834" w:author="NSUSER" w:date="2017-03-19T19:59:00Z">
                                <w:pPr/>
                              </w:pPrChange>
                            </w:pPr>
                            <w:r>
                              <w:rPr>
                                <w:rFonts w:ascii="Times New Roman" w:hAnsi="Times New Roman" w:cs="Times New Roman"/>
                              </w:rPr>
                              <w:t xml:space="preserve">Alphabetically or by subject. </w:t>
                            </w:r>
                          </w:p>
                          <w:p w:rsidR="008F5453" w:rsidRPr="0041623C" w:rsidRDefault="008F5453">
                            <w:pPr>
                              <w:spacing w:after="0"/>
                              <w:rPr>
                                <w:rFonts w:ascii="Times New Roman" w:hAnsi="Times New Roman" w:cs="Times New Roman"/>
                              </w:rPr>
                              <w:pPrChange w:id="835" w:author="NSUSER" w:date="2017-03-19T19:59:00Z">
                                <w:pPr/>
                              </w:pPrChange>
                            </w:pPr>
                            <w:r>
                              <w:rPr>
                                <w:rFonts w:ascii="Times New Roman" w:hAnsi="Times New Roman" w:cs="Times New Roman"/>
                              </w:rPr>
                              <w:t xml:space="preserve">Good place to start is with “Academic Search Complete” </w:t>
                            </w:r>
                          </w:p>
                        </w:txbxContent>
                      </v:textbox>
                    </v:shape>
                    <v:shapetype id="_x0000_t32" coordsize="21600,21600" o:spt="32" o:oned="t" path="m,l21600,21600e" filled="f">
                      <v:path arrowok="t" fillok="f" o:connecttype="none"/>
                      <o:lock v:ext="edit" shapetype="t"/>
                    </v:shapetype>
                    <v:shape id="Straight Arrow Connector 9" o:spid="_x0000_s1033" type="#_x0000_t32" style="position:absolute;left:14192;top:4000;width:5620;height:1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BLGMAAAADaAAAADwAAAGRycy9kb3ducmV2LnhtbESPUWsCMRCE3wv+h7BC32rOUlo9jSKC&#10;oA8tVP0By2W9HF424bI9z39vCoU+DjPfDLNcD75VPXWpCWxgOilAEVfBNlwbOJ92LzNQSZAttoHJ&#10;wJ0SrFejpyWWNtz4m/qj1CqXcCrRgBOJpdapcuQxTUIkzt4ldB4ly67WtsNbLvetfi2Kd+2x4bzg&#10;MNLWUXU9/ngDc7cVGe69xHj6OuiPt884q60xz+NhswAlNMh/+I/e28zB75V8A/Tq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KgSxjAAAAA2gAAAA8AAAAAAAAAAAAAAAAA&#10;oQIAAGRycy9kb3ducmV2LnhtbFBLBQYAAAAABAAEAPkAAACOAwAAAAA=&#10;" strokecolor="black [3200]" strokeweight="3pt">
                      <v:stroke endarrow="open"/>
                      <v:shadow on="t" color="black" opacity="22937f" origin=",.5" offset="0,.63889mm"/>
                    </v:shape>
                    <v:shape id="Straight Arrow Connector 10" o:spid="_x0000_s1034" type="#_x0000_t32" style="position:absolute;left:24765;top:7619;width:13512;height:314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HJccMAAADbAAAADwAAAGRycy9kb3ducmV2LnhtbESPT2vDMAzF74V9B6PCbo3Twv6Q1Q1l&#10;UNhhh7Xd7sJWk5BYTmK3zfrpq8NgN4n39N5P63LynbrQGJvABpZZDorYBtdwZeD7uFu8gooJ2WEX&#10;mAz8UoRy8zBbY+HClfd0OaRKSQjHAg3UKfWF1tHW5DFmoScW7RRGj0nWsdJuxKuE+06v8vxZe2xY&#10;Gmrs6b0m2x7O3sBP64+6e7mtWvv0+dXzbbDIgzGP82n7BirRlP7Nf9cfTvCFXn6RAf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ByXHDAAAA2wAAAA8AAAAAAAAAAAAA&#10;AAAAoQIAAGRycy9kb3ducmV2LnhtbFBLBQYAAAAABAAEAPkAAACRAwAAAAA=&#10;" strokecolor="windowText" strokeweight="3pt">
                      <v:stroke endarrow="open"/>
                      <v:shadow on="t" color="black" opacity="22937f" origin=",.5" offset="0,.63889mm"/>
                    </v:shape>
                    <v:shape id="Straight Arrow Connector 11" o:spid="_x0000_s1035" type="#_x0000_t32" style="position:absolute;left:33909;top:16668;width:6477;height:19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nRWcUAAADbAAAADwAAAGRycy9kb3ducmV2LnhtbESPQWvCQBCF70L/wzKFXsRsUlAkdZVQ&#10;KUhFwbQHj0N2TILZ2ZjdxvTfu4LgbYb3vjdvFqvBNKKnztWWFSRRDIK4sLrmUsHvz9dkDsJ5ZI2N&#10;ZVLwTw5Wy5fRAlNtr3ygPvelCCHsUlRQed+mUrqiIoMusi1x0E62M+jD2pVSd3gN4aaR73E8kwZr&#10;DhcqbOmzouKc/5lQ45Ifab6dZuvz6XvnzGafJf1YqbfXIfsA4WnwT/OD3ujAJXD/JQw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nRWcUAAADbAAAADwAAAAAAAAAA&#10;AAAAAAChAgAAZHJzL2Rvd25yZXYueG1sUEsFBgAAAAAEAAQA+QAAAJMDAAAAAA==&#10;" strokecolor="windowText" strokeweight="3pt">
                      <v:stroke endarrow="open"/>
                      <v:shadow on="t" color="black" opacity="22937f" origin=",.5" offset="0,.63889mm"/>
                    </v:shape>
                  </v:group>
                </w:pict>
              </mc:Fallback>
            </mc:AlternateContent>
          </w:r>
          <w:r w:rsidDel="00C462F8">
            <w:rPr>
              <w:noProof/>
            </w:rPr>
            <w:drawing>
              <wp:inline distT="0" distB="0" distL="0" distR="0" wp14:anchorId="61B4EC0F" wp14:editId="74D0E625">
                <wp:extent cx="5943600" cy="2663825"/>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brary Homepage.jpg"/>
                        <pic:cNvPicPr/>
                      </pic:nvPicPr>
                      <pic:blipFill rotWithShape="1">
                        <a:blip r:embed="rId10">
                          <a:grayscl/>
                          <a:extLst>
                            <a:ext uri="{28A0092B-C50C-407E-A947-70E740481C1C}">
                              <a14:useLocalDpi xmlns:a14="http://schemas.microsoft.com/office/drawing/2010/main" val="0"/>
                            </a:ext>
                          </a:extLst>
                        </a:blip>
                        <a:srcRect t="37806"/>
                        <a:stretch/>
                      </pic:blipFill>
                      <pic:spPr bwMode="auto">
                        <a:xfrm>
                          <a:off x="0" y="0"/>
                          <a:ext cx="5943600" cy="2663825"/>
                        </a:xfrm>
                        <a:prstGeom prst="rect">
                          <a:avLst/>
                        </a:prstGeom>
                        <a:ln>
                          <a:noFill/>
                        </a:ln>
                        <a:extLst>
                          <a:ext uri="{53640926-AAD7-44D8-BBD7-CCE9431645EC}">
                            <a14:shadowObscured xmlns:a14="http://schemas.microsoft.com/office/drawing/2010/main"/>
                          </a:ext>
                        </a:extLst>
                      </pic:spPr>
                    </pic:pic>
                  </a:graphicData>
                </a:graphic>
              </wp:inline>
            </w:drawing>
          </w:r>
          <w:r w:rsidDel="00C462F8">
            <w:rPr>
              <w:rFonts w:ascii="Times New Roman" w:hAnsi="Times New Roman" w:cs="Times New Roman"/>
              <w:sz w:val="24"/>
              <w:szCs w:val="24"/>
            </w:rPr>
            <w:tab/>
          </w:r>
        </w:del>
      </w:ins>
    </w:p>
    <w:p w:rsidR="005E6F13" w:rsidDel="00C462F8" w:rsidRDefault="005E6F13" w:rsidP="00C462F8">
      <w:pPr>
        <w:rPr>
          <w:ins w:id="836" w:author="NSUSER" w:date="2017-03-19T19:53:00Z"/>
          <w:del w:id="837" w:author="Bourgeois, John P." w:date="2017-03-30T08:33:00Z"/>
          <w:rFonts w:ascii="Times New Roman" w:hAnsi="Times New Roman" w:cs="Times New Roman"/>
          <w:sz w:val="24"/>
          <w:szCs w:val="24"/>
        </w:rPr>
        <w:pPrChange w:id="838" w:author="Bourgeois, John P." w:date="2017-03-30T08:33:00Z">
          <w:pPr/>
        </w:pPrChange>
      </w:pPr>
      <w:ins w:id="839" w:author="NSUSER" w:date="2017-03-19T19:53:00Z">
        <w:del w:id="840" w:author="Bourgeois, John P." w:date="2017-03-30T08:33:00Z">
          <w:r w:rsidDel="00C462F8">
            <w:rPr>
              <w:rFonts w:ascii="Times New Roman" w:hAnsi="Times New Roman" w:cs="Times New Roman"/>
              <w:sz w:val="24"/>
              <w:szCs w:val="24"/>
            </w:rPr>
            <w:delText>2.</w:delText>
          </w:r>
          <w:r w:rsidDel="00C462F8">
            <w:rPr>
              <w:rFonts w:ascii="Times New Roman" w:hAnsi="Times New Roman" w:cs="Times New Roman"/>
              <w:sz w:val="24"/>
              <w:szCs w:val="24"/>
            </w:rPr>
            <w:tab/>
            <w:delText>The Web</w:delText>
          </w:r>
        </w:del>
      </w:ins>
    </w:p>
    <w:p w:rsidR="005E6F13" w:rsidDel="00C462F8" w:rsidRDefault="005E6F13" w:rsidP="00C462F8">
      <w:pPr>
        <w:rPr>
          <w:ins w:id="841" w:author="NSUSER" w:date="2017-03-19T19:53:00Z"/>
          <w:del w:id="842" w:author="Bourgeois, John P." w:date="2017-03-30T08:33:00Z"/>
          <w:rFonts w:ascii="Times New Roman" w:hAnsi="Times New Roman" w:cs="Times New Roman"/>
          <w:sz w:val="24"/>
          <w:szCs w:val="24"/>
        </w:rPr>
        <w:pPrChange w:id="843" w:author="Bourgeois, John P." w:date="2017-03-30T08:33:00Z">
          <w:pPr>
            <w:pStyle w:val="ListParagraph"/>
            <w:numPr>
              <w:numId w:val="8"/>
            </w:numPr>
            <w:spacing w:after="0"/>
            <w:ind w:left="1800" w:hanging="360"/>
          </w:pPr>
        </w:pPrChange>
      </w:pPr>
      <w:ins w:id="844" w:author="NSUSER" w:date="2017-03-19T19:53:00Z">
        <w:del w:id="845" w:author="Bourgeois, John P." w:date="2017-03-30T08:33:00Z">
          <w:r w:rsidDel="00C462F8">
            <w:rPr>
              <w:rFonts w:ascii="Times New Roman" w:hAnsi="Times New Roman" w:cs="Times New Roman"/>
              <w:sz w:val="24"/>
              <w:szCs w:val="24"/>
            </w:rPr>
            <w:delText>Search Engines (e.g. Google, Bing, Yahoo) – results order depends:</w:delText>
          </w:r>
        </w:del>
      </w:ins>
    </w:p>
    <w:p w:rsidR="005E6F13" w:rsidDel="00C462F8" w:rsidRDefault="005E6F13" w:rsidP="00C462F8">
      <w:pPr>
        <w:rPr>
          <w:ins w:id="846" w:author="NSUSER" w:date="2017-03-19T19:53:00Z"/>
          <w:del w:id="847" w:author="Bourgeois, John P." w:date="2017-03-30T08:33:00Z"/>
          <w:rFonts w:ascii="Times New Roman" w:hAnsi="Times New Roman" w:cs="Times New Roman"/>
          <w:sz w:val="24"/>
          <w:szCs w:val="24"/>
        </w:rPr>
        <w:pPrChange w:id="848" w:author="Bourgeois, John P." w:date="2017-03-30T08:33:00Z">
          <w:pPr>
            <w:pStyle w:val="ListParagraph"/>
            <w:numPr>
              <w:ilvl w:val="1"/>
              <w:numId w:val="8"/>
            </w:numPr>
            <w:spacing w:after="0"/>
            <w:ind w:left="2520" w:hanging="360"/>
          </w:pPr>
        </w:pPrChange>
      </w:pPr>
      <w:ins w:id="849" w:author="NSUSER" w:date="2017-03-19T19:53:00Z">
        <w:del w:id="850" w:author="Bourgeois, John P." w:date="2017-03-30T08:33:00Z">
          <w:r w:rsidDel="00C462F8">
            <w:rPr>
              <w:rFonts w:ascii="Times New Roman" w:hAnsi="Times New Roman" w:cs="Times New Roman"/>
              <w:sz w:val="24"/>
              <w:szCs w:val="24"/>
            </w:rPr>
            <w:delText>Past Searches</w:delText>
          </w:r>
        </w:del>
      </w:ins>
    </w:p>
    <w:p w:rsidR="005E6F13" w:rsidDel="00C462F8" w:rsidRDefault="005E6F13" w:rsidP="00C462F8">
      <w:pPr>
        <w:rPr>
          <w:ins w:id="851" w:author="NSUSER" w:date="2017-03-19T19:53:00Z"/>
          <w:del w:id="852" w:author="Bourgeois, John P." w:date="2017-03-30T08:33:00Z"/>
          <w:rFonts w:ascii="Times New Roman" w:hAnsi="Times New Roman" w:cs="Times New Roman"/>
          <w:sz w:val="24"/>
          <w:szCs w:val="24"/>
        </w:rPr>
        <w:pPrChange w:id="853" w:author="Bourgeois, John P." w:date="2017-03-30T08:33:00Z">
          <w:pPr>
            <w:pStyle w:val="ListParagraph"/>
            <w:numPr>
              <w:ilvl w:val="1"/>
              <w:numId w:val="8"/>
            </w:numPr>
            <w:spacing w:after="0"/>
            <w:ind w:left="2520" w:hanging="360"/>
          </w:pPr>
        </w:pPrChange>
      </w:pPr>
      <w:ins w:id="854" w:author="NSUSER" w:date="2017-03-19T19:53:00Z">
        <w:del w:id="855" w:author="Bourgeois, John P." w:date="2017-03-30T08:33:00Z">
          <w:r w:rsidDel="00C462F8">
            <w:rPr>
              <w:rFonts w:ascii="Times New Roman" w:hAnsi="Times New Roman" w:cs="Times New Roman"/>
              <w:sz w:val="24"/>
              <w:szCs w:val="24"/>
            </w:rPr>
            <w:delText>Platform (mobile versus desktop)</w:delText>
          </w:r>
        </w:del>
      </w:ins>
    </w:p>
    <w:p w:rsidR="005E6F13" w:rsidDel="00C462F8" w:rsidRDefault="005E6F13" w:rsidP="00C462F8">
      <w:pPr>
        <w:rPr>
          <w:ins w:id="856" w:author="NSUSER" w:date="2017-03-19T19:53:00Z"/>
          <w:del w:id="857" w:author="Bourgeois, John P." w:date="2017-03-30T08:33:00Z"/>
          <w:rFonts w:ascii="Times New Roman" w:hAnsi="Times New Roman" w:cs="Times New Roman"/>
          <w:sz w:val="24"/>
          <w:szCs w:val="24"/>
        </w:rPr>
        <w:pPrChange w:id="858" w:author="Bourgeois, John P." w:date="2017-03-30T08:33:00Z">
          <w:pPr>
            <w:pStyle w:val="ListParagraph"/>
            <w:numPr>
              <w:ilvl w:val="1"/>
              <w:numId w:val="8"/>
            </w:numPr>
            <w:spacing w:after="0"/>
            <w:ind w:left="2520" w:hanging="360"/>
          </w:pPr>
        </w:pPrChange>
      </w:pPr>
      <w:ins w:id="859" w:author="NSUSER" w:date="2017-03-19T19:53:00Z">
        <w:del w:id="860" w:author="Bourgeois, John P." w:date="2017-03-30T08:33:00Z">
          <w:r w:rsidDel="00C462F8">
            <w:rPr>
              <w:rFonts w:ascii="Times New Roman" w:hAnsi="Times New Roman" w:cs="Times New Roman"/>
              <w:sz w:val="24"/>
              <w:szCs w:val="24"/>
            </w:rPr>
            <w:delText>Popularity, not accuracy</w:delText>
          </w:r>
        </w:del>
      </w:ins>
    </w:p>
    <w:p w:rsidR="005E6F13" w:rsidDel="00C462F8" w:rsidRDefault="005E6F13" w:rsidP="00C462F8">
      <w:pPr>
        <w:rPr>
          <w:ins w:id="861" w:author="NSUSER" w:date="2017-03-19T19:53:00Z"/>
          <w:del w:id="862" w:author="Bourgeois, John P." w:date="2017-03-30T08:33:00Z"/>
          <w:rFonts w:ascii="Times New Roman" w:hAnsi="Times New Roman" w:cs="Times New Roman"/>
          <w:sz w:val="24"/>
          <w:szCs w:val="24"/>
        </w:rPr>
        <w:pPrChange w:id="863" w:author="Bourgeois, John P." w:date="2017-03-30T08:33:00Z">
          <w:pPr>
            <w:pStyle w:val="ListParagraph"/>
            <w:numPr>
              <w:numId w:val="8"/>
            </w:numPr>
            <w:spacing w:after="0"/>
            <w:ind w:left="1800" w:hanging="360"/>
          </w:pPr>
        </w:pPrChange>
      </w:pPr>
      <w:ins w:id="864" w:author="NSUSER" w:date="2017-03-19T19:53:00Z">
        <w:del w:id="865" w:author="Bourgeois, John P." w:date="2017-03-30T08:33:00Z">
          <w:r w:rsidDel="00C462F8">
            <w:rPr>
              <w:rFonts w:ascii="Times New Roman" w:hAnsi="Times New Roman" w:cs="Times New Roman"/>
              <w:sz w:val="24"/>
              <w:szCs w:val="24"/>
            </w:rPr>
            <w:delText>Academic &amp; Governmental – typically reliable. End is .edu and .gov.</w:delText>
          </w:r>
        </w:del>
      </w:ins>
    </w:p>
    <w:p w:rsidR="005E6F13" w:rsidDel="00C462F8" w:rsidRDefault="005E6F13" w:rsidP="00C462F8">
      <w:pPr>
        <w:rPr>
          <w:ins w:id="866" w:author="NSUSER" w:date="2017-03-19T19:53:00Z"/>
          <w:del w:id="867" w:author="Bourgeois, John P." w:date="2017-03-30T08:33:00Z"/>
          <w:rFonts w:ascii="Times New Roman" w:hAnsi="Times New Roman" w:cs="Times New Roman"/>
          <w:sz w:val="24"/>
          <w:szCs w:val="24"/>
        </w:rPr>
        <w:pPrChange w:id="868" w:author="Bourgeois, John P." w:date="2017-03-30T08:33:00Z">
          <w:pPr>
            <w:pStyle w:val="ListParagraph"/>
            <w:numPr>
              <w:numId w:val="8"/>
            </w:numPr>
            <w:spacing w:after="0"/>
            <w:ind w:left="1800" w:hanging="360"/>
          </w:pPr>
        </w:pPrChange>
      </w:pPr>
      <w:ins w:id="869" w:author="NSUSER" w:date="2017-03-19T19:53:00Z">
        <w:del w:id="870" w:author="Bourgeois, John P." w:date="2017-03-30T08:33:00Z">
          <w:r w:rsidDel="00C462F8">
            <w:rPr>
              <w:rFonts w:ascii="Times New Roman" w:hAnsi="Times New Roman" w:cs="Times New Roman"/>
              <w:sz w:val="24"/>
              <w:szCs w:val="24"/>
            </w:rPr>
            <w:delText>News, Blogs, &amp; Social Media – be aware that the speed of this information can compromise facts, especially if not professionally created.</w:delText>
          </w:r>
        </w:del>
      </w:ins>
    </w:p>
    <w:p w:rsidR="005E6F13" w:rsidDel="00C462F8" w:rsidRDefault="005E6F13" w:rsidP="00C462F8">
      <w:pPr>
        <w:rPr>
          <w:ins w:id="871" w:author="NSUSER" w:date="2017-03-19T19:53:00Z"/>
          <w:del w:id="872" w:author="Bourgeois, John P." w:date="2017-03-30T08:33:00Z"/>
          <w:rFonts w:ascii="Times New Roman" w:hAnsi="Times New Roman" w:cs="Times New Roman"/>
          <w:sz w:val="24"/>
          <w:szCs w:val="24"/>
        </w:rPr>
        <w:pPrChange w:id="873" w:author="Bourgeois, John P." w:date="2017-03-30T08:33:00Z">
          <w:pPr>
            <w:pStyle w:val="ListParagraph"/>
            <w:numPr>
              <w:numId w:val="8"/>
            </w:numPr>
            <w:spacing w:after="0"/>
            <w:ind w:left="1800" w:hanging="360"/>
          </w:pPr>
        </w:pPrChange>
      </w:pPr>
      <w:ins w:id="874" w:author="NSUSER" w:date="2017-03-19T19:53:00Z">
        <w:del w:id="875" w:author="Bourgeois, John P." w:date="2017-03-30T08:33:00Z">
          <w:r w:rsidDel="00C462F8">
            <w:rPr>
              <w:rFonts w:ascii="Times New Roman" w:hAnsi="Times New Roman" w:cs="Times New Roman"/>
              <w:sz w:val="24"/>
              <w:szCs w:val="24"/>
            </w:rPr>
            <w:delText>Wikipedia – collaborative editing raises accuracy &amp; authority concerns. Two better databases (our “Wikipedia for Academics”):</w:delText>
          </w:r>
        </w:del>
      </w:ins>
    </w:p>
    <w:p w:rsidR="005E6F13" w:rsidDel="00C462F8" w:rsidRDefault="005E6F13" w:rsidP="00C462F8">
      <w:pPr>
        <w:rPr>
          <w:ins w:id="876" w:author="NSUSER" w:date="2017-03-19T19:53:00Z"/>
          <w:del w:id="877" w:author="Bourgeois, John P." w:date="2017-03-30T08:33:00Z"/>
          <w:rFonts w:ascii="Times New Roman" w:hAnsi="Times New Roman" w:cs="Times New Roman"/>
          <w:sz w:val="24"/>
          <w:szCs w:val="24"/>
        </w:rPr>
        <w:pPrChange w:id="878" w:author="Bourgeois, John P." w:date="2017-03-30T08:33:00Z">
          <w:pPr>
            <w:pStyle w:val="ListParagraph"/>
            <w:numPr>
              <w:ilvl w:val="1"/>
              <w:numId w:val="8"/>
            </w:numPr>
            <w:spacing w:after="0"/>
            <w:ind w:left="2520" w:hanging="360"/>
          </w:pPr>
        </w:pPrChange>
      </w:pPr>
      <w:ins w:id="879" w:author="NSUSER" w:date="2017-03-19T19:53:00Z">
        <w:del w:id="880" w:author="Bourgeois, John P." w:date="2017-03-30T08:33:00Z">
          <w:r w:rsidDel="00C462F8">
            <w:rPr>
              <w:rFonts w:ascii="Times New Roman" w:hAnsi="Times New Roman" w:cs="Times New Roman"/>
              <w:sz w:val="24"/>
              <w:szCs w:val="24"/>
            </w:rPr>
            <w:delText>Literati – up-to-date with current topics as well as background.</w:delText>
          </w:r>
        </w:del>
      </w:ins>
    </w:p>
    <w:p w:rsidR="00F337CD" w:rsidDel="00C462F8" w:rsidRDefault="005E6F13" w:rsidP="00C462F8">
      <w:pPr>
        <w:rPr>
          <w:ins w:id="881" w:author="NSUSER" w:date="2017-03-19T19:58:00Z"/>
          <w:del w:id="882" w:author="Bourgeois, John P." w:date="2017-03-30T08:33:00Z"/>
          <w:rFonts w:ascii="Times New Roman" w:hAnsi="Times New Roman" w:cs="Times New Roman"/>
          <w:sz w:val="24"/>
          <w:szCs w:val="24"/>
        </w:rPr>
        <w:pPrChange w:id="883" w:author="Bourgeois, John P." w:date="2017-03-30T08:33:00Z">
          <w:pPr>
            <w:pStyle w:val="ListParagraph"/>
            <w:numPr>
              <w:ilvl w:val="1"/>
              <w:numId w:val="8"/>
            </w:numPr>
            <w:spacing w:after="0"/>
            <w:ind w:left="2520" w:hanging="360"/>
          </w:pPr>
        </w:pPrChange>
      </w:pPr>
      <w:ins w:id="884" w:author="NSUSER" w:date="2017-03-19T19:53:00Z">
        <w:del w:id="885" w:author="Bourgeois, John P." w:date="2017-03-30T08:33:00Z">
          <w:r w:rsidDel="00C462F8">
            <w:rPr>
              <w:rFonts w:ascii="Times New Roman" w:hAnsi="Times New Roman" w:cs="Times New Roman"/>
              <w:sz w:val="24"/>
              <w:szCs w:val="24"/>
            </w:rPr>
            <w:delText>CQ Researcher – useful for opposing viewpoints on controversial issues.</w:delText>
          </w:r>
        </w:del>
      </w:ins>
    </w:p>
    <w:p w:rsidR="005E6F13" w:rsidRPr="00F337CD" w:rsidDel="00C462F8" w:rsidRDefault="00F337CD" w:rsidP="00C462F8">
      <w:pPr>
        <w:rPr>
          <w:ins w:id="886" w:author="NSUSER" w:date="2017-03-19T19:53:00Z"/>
          <w:del w:id="887" w:author="Bourgeois, John P." w:date="2017-03-30T08:33:00Z"/>
          <w:rFonts w:ascii="Times New Roman" w:hAnsi="Times New Roman" w:cs="Times New Roman"/>
          <w:sz w:val="24"/>
          <w:szCs w:val="24"/>
          <w:rPrChange w:id="888" w:author="NSUSER" w:date="2017-03-19T19:58:00Z">
            <w:rPr>
              <w:ins w:id="889" w:author="NSUSER" w:date="2017-03-19T19:53:00Z"/>
              <w:del w:id="890" w:author="Bourgeois, John P." w:date="2017-03-30T08:33:00Z"/>
            </w:rPr>
          </w:rPrChange>
        </w:rPr>
        <w:pPrChange w:id="891" w:author="Bourgeois, John P." w:date="2017-03-30T08:33:00Z">
          <w:pPr>
            <w:pStyle w:val="ListParagraph"/>
            <w:numPr>
              <w:ilvl w:val="1"/>
              <w:numId w:val="8"/>
            </w:numPr>
            <w:spacing w:after="0"/>
            <w:ind w:left="2520" w:hanging="360"/>
          </w:pPr>
        </w:pPrChange>
      </w:pPr>
      <w:ins w:id="892" w:author="NSUSER" w:date="2017-03-19T19:58:00Z">
        <w:del w:id="893" w:author="Bourgeois, John P." w:date="2017-03-30T08:33:00Z">
          <w:r w:rsidDel="00C462F8">
            <w:rPr>
              <w:rFonts w:ascii="Times New Roman" w:hAnsi="Times New Roman" w:cs="Times New Roman"/>
              <w:sz w:val="24"/>
              <w:szCs w:val="24"/>
            </w:rPr>
            <w:br w:type="page"/>
          </w:r>
        </w:del>
      </w:ins>
    </w:p>
    <w:p w:rsidR="005E6F13" w:rsidDel="00C462F8" w:rsidRDefault="005E6F13" w:rsidP="00C462F8">
      <w:pPr>
        <w:rPr>
          <w:ins w:id="894" w:author="NSUSER" w:date="2017-03-19T19:53:00Z"/>
          <w:del w:id="895" w:author="Bourgeois, John P." w:date="2017-03-30T08:33:00Z"/>
          <w:rFonts w:ascii="Times New Roman" w:hAnsi="Times New Roman" w:cs="Times New Roman"/>
          <w:sz w:val="24"/>
          <w:szCs w:val="24"/>
        </w:rPr>
        <w:pPrChange w:id="896" w:author="Bourgeois, John P." w:date="2017-03-30T08:33:00Z">
          <w:pPr/>
        </w:pPrChange>
      </w:pPr>
      <w:ins w:id="897" w:author="NSUSER" w:date="2017-03-19T19:53:00Z">
        <w:del w:id="898" w:author="Bourgeois, John P." w:date="2017-03-30T08:33:00Z">
          <w:r w:rsidDel="00C462F8">
            <w:rPr>
              <w:rFonts w:ascii="Times New Roman" w:hAnsi="Times New Roman" w:cs="Times New Roman"/>
              <w:sz w:val="24"/>
              <w:szCs w:val="24"/>
            </w:rPr>
            <w:lastRenderedPageBreak/>
            <w:delText>III. Is the information I found trustworthy? What’s peer-review?</w:delText>
          </w:r>
        </w:del>
      </w:ins>
    </w:p>
    <w:p w:rsidR="005E6F13" w:rsidDel="00C462F8" w:rsidRDefault="005E6F13" w:rsidP="00C462F8">
      <w:pPr>
        <w:rPr>
          <w:ins w:id="899" w:author="NSUSER" w:date="2017-03-19T19:53:00Z"/>
          <w:del w:id="900" w:author="Bourgeois, John P." w:date="2017-03-30T08:33:00Z"/>
          <w:rFonts w:ascii="Times New Roman" w:hAnsi="Times New Roman" w:cs="Times New Roman"/>
          <w:sz w:val="24"/>
          <w:szCs w:val="24"/>
        </w:rPr>
        <w:pPrChange w:id="901" w:author="Bourgeois, John P." w:date="2017-03-30T08:33:00Z">
          <w:pPr/>
        </w:pPrChange>
      </w:pPr>
      <w:ins w:id="902" w:author="NSUSER" w:date="2017-03-19T19:53:00Z">
        <w:del w:id="903" w:author="Bourgeois, John P." w:date="2017-03-30T08:33:00Z">
          <w:r w:rsidDel="00C462F8">
            <w:rPr>
              <w:rFonts w:ascii="Times New Roman" w:hAnsi="Times New Roman" w:cs="Times New Roman"/>
              <w:sz w:val="24"/>
              <w:szCs w:val="24"/>
            </w:rPr>
            <w:tab/>
            <w:delText>1. Evaluating Information: The CRAAP Method</w:delText>
          </w:r>
        </w:del>
      </w:ins>
    </w:p>
    <w:p w:rsidR="005E6F13" w:rsidRPr="0063109D" w:rsidDel="00C462F8" w:rsidRDefault="005E6F13" w:rsidP="00C462F8">
      <w:pPr>
        <w:rPr>
          <w:ins w:id="904" w:author="NSUSER" w:date="2017-03-19T19:53:00Z"/>
          <w:del w:id="905" w:author="Bourgeois, John P." w:date="2017-03-30T08:33:00Z"/>
          <w:rFonts w:ascii="Times New Roman" w:hAnsi="Times New Roman" w:cs="Times New Roman"/>
          <w:b/>
          <w:sz w:val="24"/>
          <w:szCs w:val="24"/>
        </w:rPr>
        <w:pPrChange w:id="906" w:author="Bourgeois, John P." w:date="2017-03-30T08:33:00Z">
          <w:pPr>
            <w:pStyle w:val="ListParagraph"/>
            <w:numPr>
              <w:numId w:val="9"/>
            </w:numPr>
            <w:spacing w:after="0"/>
            <w:ind w:left="1800" w:hanging="360"/>
          </w:pPr>
        </w:pPrChange>
      </w:pPr>
      <w:ins w:id="907" w:author="NSUSER" w:date="2017-03-19T19:53:00Z">
        <w:del w:id="908" w:author="Bourgeois, John P." w:date="2017-03-30T08:33:00Z">
          <w:r w:rsidRPr="0063109D" w:rsidDel="00C462F8">
            <w:rPr>
              <w:rFonts w:ascii="Times New Roman" w:hAnsi="Times New Roman" w:cs="Times New Roman"/>
              <w:b/>
              <w:sz w:val="24"/>
              <w:szCs w:val="24"/>
            </w:rPr>
            <w:delText>C</w:delText>
          </w:r>
          <w:r w:rsidDel="00C462F8">
            <w:rPr>
              <w:rFonts w:ascii="Times New Roman" w:hAnsi="Times New Roman" w:cs="Times New Roman"/>
              <w:sz w:val="24"/>
              <w:szCs w:val="24"/>
            </w:rPr>
            <w:delText>URR</w:delText>
          </w:r>
          <w:r w:rsidRPr="0063109D" w:rsidDel="00C462F8">
            <w:rPr>
              <w:rFonts w:ascii="Times New Roman" w:hAnsi="Times New Roman" w:cs="Times New Roman"/>
              <w:sz w:val="24"/>
              <w:szCs w:val="24"/>
            </w:rPr>
            <w:delText>ENCY</w:delText>
          </w:r>
          <w:r w:rsidDel="00C462F8">
            <w:rPr>
              <w:rFonts w:ascii="Times New Roman" w:hAnsi="Times New Roman" w:cs="Times New Roman"/>
              <w:sz w:val="24"/>
              <w:szCs w:val="24"/>
            </w:rPr>
            <w:delText xml:space="preserve"> </w:delText>
          </w:r>
          <w:r w:rsidRPr="0063109D" w:rsidDel="00C462F8">
            <w:rPr>
              <w:rFonts w:ascii="Times New Roman" w:hAnsi="Times New Roman" w:cs="Times New Roman"/>
              <w:b/>
              <w:sz w:val="24"/>
              <w:szCs w:val="24"/>
            </w:rPr>
            <w:delText xml:space="preserve">- </w:delText>
          </w:r>
          <w:r w:rsidRPr="00897796" w:rsidDel="00C462F8">
            <w:rPr>
              <w:rStyle w:val="Strong"/>
              <w:rFonts w:ascii="Times New Roman" w:hAnsi="Times New Roman" w:cs="Times New Roman"/>
              <w:b w:val="0"/>
              <w:sz w:val="24"/>
              <w:szCs w:val="24"/>
            </w:rPr>
            <w:delText>The timeliness of the information.</w:delText>
          </w:r>
        </w:del>
      </w:ins>
    </w:p>
    <w:p w:rsidR="005E6F13" w:rsidDel="00C462F8" w:rsidRDefault="005E6F13" w:rsidP="00C462F8">
      <w:pPr>
        <w:rPr>
          <w:ins w:id="909" w:author="NSUSER" w:date="2017-03-19T19:53:00Z"/>
          <w:del w:id="910" w:author="Bourgeois, John P." w:date="2017-03-30T08:33:00Z"/>
          <w:rFonts w:ascii="Times New Roman" w:hAnsi="Times New Roman" w:cs="Times New Roman"/>
          <w:sz w:val="24"/>
          <w:szCs w:val="24"/>
        </w:rPr>
        <w:pPrChange w:id="911" w:author="Bourgeois, John P." w:date="2017-03-30T08:33:00Z">
          <w:pPr>
            <w:pStyle w:val="ListParagraph"/>
            <w:numPr>
              <w:numId w:val="9"/>
            </w:numPr>
            <w:spacing w:after="0"/>
            <w:ind w:left="1800" w:hanging="360"/>
          </w:pPr>
        </w:pPrChange>
      </w:pPr>
      <w:ins w:id="912" w:author="NSUSER" w:date="2017-03-19T19:53:00Z">
        <w:del w:id="913" w:author="Bourgeois, John P." w:date="2017-03-30T08:33:00Z">
          <w:r w:rsidRPr="0063109D" w:rsidDel="00C462F8">
            <w:rPr>
              <w:rFonts w:ascii="Times New Roman" w:hAnsi="Times New Roman" w:cs="Times New Roman"/>
              <w:b/>
              <w:sz w:val="24"/>
              <w:szCs w:val="24"/>
            </w:rPr>
            <w:delText>R</w:delText>
          </w:r>
          <w:r w:rsidDel="00C462F8">
            <w:rPr>
              <w:rFonts w:ascii="Times New Roman" w:hAnsi="Times New Roman" w:cs="Times New Roman"/>
              <w:sz w:val="24"/>
              <w:szCs w:val="24"/>
            </w:rPr>
            <w:delText xml:space="preserve">ELEVANCE - </w:delText>
          </w:r>
          <w:r w:rsidRPr="00897796" w:rsidDel="00C462F8">
            <w:rPr>
              <w:rStyle w:val="Strong"/>
              <w:rFonts w:ascii="Times New Roman" w:hAnsi="Times New Roman" w:cs="Times New Roman"/>
              <w:b w:val="0"/>
              <w:sz w:val="24"/>
              <w:szCs w:val="24"/>
            </w:rPr>
            <w:delText>The importance of the information for your needs.</w:delText>
          </w:r>
        </w:del>
      </w:ins>
    </w:p>
    <w:p w:rsidR="005E6F13" w:rsidDel="00C462F8" w:rsidRDefault="005E6F13" w:rsidP="00C462F8">
      <w:pPr>
        <w:rPr>
          <w:ins w:id="914" w:author="NSUSER" w:date="2017-03-19T19:53:00Z"/>
          <w:del w:id="915" w:author="Bourgeois, John P." w:date="2017-03-30T08:33:00Z"/>
          <w:rFonts w:ascii="Times New Roman" w:hAnsi="Times New Roman" w:cs="Times New Roman"/>
          <w:sz w:val="24"/>
          <w:szCs w:val="24"/>
        </w:rPr>
        <w:pPrChange w:id="916" w:author="Bourgeois, John P." w:date="2017-03-30T08:33:00Z">
          <w:pPr>
            <w:pStyle w:val="ListParagraph"/>
            <w:numPr>
              <w:numId w:val="9"/>
            </w:numPr>
            <w:spacing w:after="0"/>
            <w:ind w:left="1800" w:hanging="360"/>
          </w:pPr>
        </w:pPrChange>
      </w:pPr>
      <w:ins w:id="917" w:author="NSUSER" w:date="2017-03-19T19:53:00Z">
        <w:del w:id="918" w:author="Bourgeois, John P." w:date="2017-03-30T08:33:00Z">
          <w:r w:rsidRPr="0063109D" w:rsidDel="00C462F8">
            <w:rPr>
              <w:rFonts w:ascii="Times New Roman" w:hAnsi="Times New Roman" w:cs="Times New Roman"/>
              <w:b/>
              <w:sz w:val="24"/>
              <w:szCs w:val="24"/>
            </w:rPr>
            <w:delText>A</w:delText>
          </w:r>
          <w:r w:rsidDel="00C462F8">
            <w:rPr>
              <w:rFonts w:ascii="Times New Roman" w:hAnsi="Times New Roman" w:cs="Times New Roman"/>
              <w:sz w:val="24"/>
              <w:szCs w:val="24"/>
            </w:rPr>
            <w:delText>UTHORITY -</w:delText>
          </w:r>
          <w:r w:rsidRPr="0063109D" w:rsidDel="00C462F8">
            <w:rPr>
              <w:rFonts w:ascii="Times New Roman" w:hAnsi="Times New Roman" w:cs="Times New Roman"/>
              <w:sz w:val="24"/>
              <w:szCs w:val="24"/>
            </w:rPr>
            <w:delText xml:space="preserve"> </w:delText>
          </w:r>
          <w:r w:rsidRPr="00897796" w:rsidDel="00C462F8">
            <w:rPr>
              <w:rStyle w:val="Strong"/>
              <w:rFonts w:ascii="Times New Roman" w:hAnsi="Times New Roman" w:cs="Times New Roman"/>
              <w:b w:val="0"/>
              <w:sz w:val="24"/>
              <w:szCs w:val="24"/>
            </w:rPr>
            <w:delText>The source of the information.</w:delText>
          </w:r>
        </w:del>
      </w:ins>
    </w:p>
    <w:p w:rsidR="005E6F13" w:rsidDel="00C462F8" w:rsidRDefault="005E6F13" w:rsidP="00C462F8">
      <w:pPr>
        <w:rPr>
          <w:ins w:id="919" w:author="NSUSER" w:date="2017-03-19T19:53:00Z"/>
          <w:del w:id="920" w:author="Bourgeois, John P." w:date="2017-03-30T08:33:00Z"/>
          <w:rFonts w:ascii="Times New Roman" w:hAnsi="Times New Roman" w:cs="Times New Roman"/>
          <w:sz w:val="24"/>
          <w:szCs w:val="24"/>
        </w:rPr>
        <w:pPrChange w:id="921" w:author="Bourgeois, John P." w:date="2017-03-30T08:33:00Z">
          <w:pPr>
            <w:pStyle w:val="ListParagraph"/>
            <w:numPr>
              <w:numId w:val="9"/>
            </w:numPr>
            <w:spacing w:after="0"/>
            <w:ind w:left="1800" w:hanging="360"/>
          </w:pPr>
        </w:pPrChange>
      </w:pPr>
      <w:ins w:id="922" w:author="NSUSER" w:date="2017-03-19T19:53:00Z">
        <w:del w:id="923" w:author="Bourgeois, John P." w:date="2017-03-30T08:33:00Z">
          <w:r w:rsidRPr="0063109D" w:rsidDel="00C462F8">
            <w:rPr>
              <w:rFonts w:ascii="Times New Roman" w:hAnsi="Times New Roman" w:cs="Times New Roman"/>
              <w:b/>
              <w:sz w:val="24"/>
              <w:szCs w:val="24"/>
            </w:rPr>
            <w:delText>A</w:delText>
          </w:r>
          <w:r w:rsidDel="00C462F8">
            <w:rPr>
              <w:rFonts w:ascii="Times New Roman" w:hAnsi="Times New Roman" w:cs="Times New Roman"/>
              <w:sz w:val="24"/>
              <w:szCs w:val="24"/>
            </w:rPr>
            <w:delText xml:space="preserve">CCURACY - </w:delText>
          </w:r>
          <w:r w:rsidRPr="00897796" w:rsidDel="00C462F8">
            <w:rPr>
              <w:rStyle w:val="Strong"/>
              <w:rFonts w:ascii="Times New Roman" w:hAnsi="Times New Roman" w:cs="Times New Roman"/>
              <w:b w:val="0"/>
              <w:sz w:val="24"/>
              <w:szCs w:val="24"/>
            </w:rPr>
            <w:delText>The reliability, truthfulness, and correctness of the content.</w:delText>
          </w:r>
        </w:del>
      </w:ins>
    </w:p>
    <w:p w:rsidR="005E6F13" w:rsidRPr="0063109D" w:rsidDel="00C462F8" w:rsidRDefault="005E6F13" w:rsidP="00C462F8">
      <w:pPr>
        <w:rPr>
          <w:ins w:id="924" w:author="NSUSER" w:date="2017-03-19T19:53:00Z"/>
          <w:del w:id="925" w:author="Bourgeois, John P." w:date="2017-03-30T08:33:00Z"/>
          <w:rStyle w:val="Strong"/>
          <w:rFonts w:ascii="Times New Roman" w:hAnsi="Times New Roman" w:cs="Times New Roman"/>
          <w:bCs w:val="0"/>
          <w:sz w:val="24"/>
          <w:szCs w:val="24"/>
        </w:rPr>
        <w:pPrChange w:id="926" w:author="Bourgeois, John P." w:date="2017-03-30T08:33:00Z">
          <w:pPr>
            <w:pStyle w:val="ListParagraph"/>
            <w:numPr>
              <w:numId w:val="9"/>
            </w:numPr>
            <w:spacing w:after="0"/>
            <w:ind w:left="1800" w:hanging="360"/>
          </w:pPr>
        </w:pPrChange>
      </w:pPr>
      <w:ins w:id="927" w:author="NSUSER" w:date="2017-03-19T19:53:00Z">
        <w:del w:id="928" w:author="Bourgeois, John P." w:date="2017-03-30T08:33:00Z">
          <w:r w:rsidDel="00C462F8">
            <w:rPr>
              <w:rFonts w:ascii="Times New Roman" w:hAnsi="Times New Roman" w:cs="Times New Roman"/>
              <w:b/>
              <w:noProof/>
              <w:sz w:val="24"/>
              <w:szCs w:val="24"/>
              <w:rPrChange w:id="929" w:author="Unknown">
                <w:rPr>
                  <w:noProof/>
                </w:rPr>
              </w:rPrChange>
            </w:rPr>
            <mc:AlternateContent>
              <mc:Choice Requires="wps">
                <w:drawing>
                  <wp:anchor distT="0" distB="0" distL="114300" distR="114300" simplePos="0" relativeHeight="251660288" behindDoc="1" locked="0" layoutInCell="1" allowOverlap="1" wp14:anchorId="1FFA39D0" wp14:editId="5D88A0C6">
                    <wp:simplePos x="0" y="0"/>
                    <wp:positionH relativeFrom="column">
                      <wp:posOffset>4591050</wp:posOffset>
                    </wp:positionH>
                    <wp:positionV relativeFrom="paragraph">
                      <wp:posOffset>27305</wp:posOffset>
                    </wp:positionV>
                    <wp:extent cx="1943100" cy="2083435"/>
                    <wp:effectExtent l="0" t="0" r="19050" b="12065"/>
                    <wp:wrapTight wrapText="bothSides">
                      <wp:wrapPolygon edited="0">
                        <wp:start x="8682" y="0"/>
                        <wp:lineTo x="6776" y="395"/>
                        <wp:lineTo x="2541" y="2568"/>
                        <wp:lineTo x="2329" y="3358"/>
                        <wp:lineTo x="424" y="6320"/>
                        <wp:lineTo x="0" y="8295"/>
                        <wp:lineTo x="0" y="13233"/>
                        <wp:lineTo x="635" y="15800"/>
                        <wp:lineTo x="3176" y="19355"/>
                        <wp:lineTo x="7624" y="21528"/>
                        <wp:lineTo x="8471" y="21528"/>
                        <wp:lineTo x="13341" y="21528"/>
                        <wp:lineTo x="14188" y="21528"/>
                        <wp:lineTo x="18424" y="19355"/>
                        <wp:lineTo x="20965" y="15800"/>
                        <wp:lineTo x="21600" y="13233"/>
                        <wp:lineTo x="21600" y="8295"/>
                        <wp:lineTo x="21176" y="6320"/>
                        <wp:lineTo x="19271" y="2568"/>
                        <wp:lineTo x="14612" y="198"/>
                        <wp:lineTo x="12918" y="0"/>
                        <wp:lineTo x="8682" y="0"/>
                      </wp:wrapPolygon>
                    </wp:wrapTight>
                    <wp:docPr id="12" name="Oval 12"/>
                    <wp:cNvGraphicFramePr/>
                    <a:graphic xmlns:a="http://schemas.openxmlformats.org/drawingml/2006/main">
                      <a:graphicData uri="http://schemas.microsoft.com/office/word/2010/wordprocessingShape">
                        <wps:wsp>
                          <wps:cNvSpPr/>
                          <wps:spPr>
                            <a:xfrm>
                              <a:off x="0" y="0"/>
                              <a:ext cx="1943100" cy="2083435"/>
                            </a:xfrm>
                            <a:prstGeom prst="ellipse">
                              <a:avLst/>
                            </a:prstGeom>
                            <a:solidFill>
                              <a:schemeClr val="bg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F5453" w:rsidRPr="00B33796" w:rsidRDefault="008F5453" w:rsidP="005E6F13">
                                <w:pPr>
                                  <w:jc w:val="center"/>
                                  <w:rPr>
                                    <w:color w:val="FFFFFF" w:themeColor="background1"/>
                                    <w:sz w:val="32"/>
                                  </w:rPr>
                                </w:pPr>
                                <w:r w:rsidRPr="00B33796">
                                  <w:rPr>
                                    <w:color w:val="FFFFFF" w:themeColor="background1"/>
                                    <w:sz w:val="32"/>
                                  </w:rPr>
                                  <w:t>Scholarly</w:t>
                                </w:r>
                              </w:p>
                              <w:p w:rsidR="008F5453" w:rsidRDefault="008F5453" w:rsidP="005E6F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oval w14:anchorId="1FFA39D0" id="Oval 12" o:spid="_x0000_s1036" style="position:absolute;margin-left:361.5pt;margin-top:2.15pt;width:153pt;height:164.0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" fillcolor="#bfbfbf [2412]" strokecolor="#243f60 [1604]" strokeweight="2pt">
                    <v:textbox>
                      <w:txbxContent>
                        <w:p w:rsidR="008F5453" w:rsidRPr="00B33796" w:rsidRDefault="008F5453" w:rsidP="005E6F13">
                          <w:pPr>
                            <w:jc w:val="center"/>
                            <w:rPr>
                              <w:color w:val="FFFFFF" w:themeColor="background1"/>
                              <w:sz w:val="32"/>
                            </w:rPr>
                          </w:pPr>
                          <w:r w:rsidRPr="00B33796">
                            <w:rPr>
                              <w:color w:val="FFFFFF" w:themeColor="background1"/>
                              <w:sz w:val="32"/>
                            </w:rPr>
                            <w:t>Scholarly</w:t>
                          </w:r>
                        </w:p>
                        <w:p w:rsidR="008F5453" w:rsidRDefault="008F5453" w:rsidP="005E6F13"/>
                      </w:txbxContent>
                    </v:textbox>
                    <w10:wrap type="tight"/>
                  </v:oval>
                </w:pict>
              </mc:Fallback>
            </mc:AlternateContent>
          </w:r>
          <w:r w:rsidRPr="0063109D" w:rsidDel="00C462F8">
            <w:rPr>
              <w:rFonts w:ascii="Times New Roman" w:hAnsi="Times New Roman" w:cs="Times New Roman"/>
              <w:b/>
              <w:sz w:val="24"/>
              <w:szCs w:val="24"/>
            </w:rPr>
            <w:delText>P</w:delText>
          </w:r>
          <w:r w:rsidDel="00C462F8">
            <w:rPr>
              <w:rFonts w:ascii="Times New Roman" w:hAnsi="Times New Roman" w:cs="Times New Roman"/>
              <w:sz w:val="24"/>
              <w:szCs w:val="24"/>
            </w:rPr>
            <w:delText xml:space="preserve">URPOSE - </w:delText>
          </w:r>
          <w:r w:rsidRPr="00897796" w:rsidDel="00C462F8">
            <w:rPr>
              <w:rStyle w:val="Strong"/>
              <w:rFonts w:ascii="Times New Roman" w:hAnsi="Times New Roman" w:cs="Times New Roman"/>
              <w:b w:val="0"/>
              <w:sz w:val="24"/>
              <w:szCs w:val="24"/>
            </w:rPr>
            <w:delText>The reason the information exists.</w:delText>
          </w:r>
        </w:del>
      </w:ins>
    </w:p>
    <w:p w:rsidR="005E6F13" w:rsidDel="00C462F8" w:rsidRDefault="005E6F13" w:rsidP="00C462F8">
      <w:pPr>
        <w:rPr>
          <w:ins w:id="930" w:author="NSUSER" w:date="2017-03-19T19:53:00Z"/>
          <w:del w:id="931" w:author="Bourgeois, John P." w:date="2017-03-30T08:33:00Z"/>
          <w:rFonts w:ascii="Times New Roman" w:hAnsi="Times New Roman" w:cs="Times New Roman"/>
          <w:sz w:val="24"/>
          <w:szCs w:val="24"/>
        </w:rPr>
        <w:pPrChange w:id="932" w:author="Bourgeois, John P." w:date="2017-03-30T08:33:00Z">
          <w:pPr>
            <w:ind w:left="720"/>
          </w:pPr>
        </w:pPrChange>
      </w:pPr>
      <w:ins w:id="933" w:author="NSUSER" w:date="2017-03-19T19:53:00Z">
        <w:del w:id="934" w:author="Bourgeois, John P." w:date="2017-03-30T08:33:00Z">
          <w:r w:rsidRPr="0063109D" w:rsidDel="00C462F8">
            <w:rPr>
              <w:rFonts w:ascii="Times New Roman" w:hAnsi="Times New Roman" w:cs="Times New Roman"/>
              <w:sz w:val="24"/>
              <w:szCs w:val="24"/>
            </w:rPr>
            <w:delText xml:space="preserve">2. </w:delText>
          </w:r>
          <w:r w:rsidDel="00C462F8">
            <w:rPr>
              <w:rFonts w:ascii="Times New Roman" w:hAnsi="Times New Roman" w:cs="Times New Roman"/>
              <w:sz w:val="24"/>
              <w:szCs w:val="24"/>
            </w:rPr>
            <w:delText>What are Peer-Reviewed, Scholarly, and Popular?</w:delText>
          </w:r>
        </w:del>
      </w:ins>
    </w:p>
    <w:p w:rsidR="005E6F13" w:rsidDel="00C462F8" w:rsidRDefault="005E6F13" w:rsidP="00C462F8">
      <w:pPr>
        <w:rPr>
          <w:ins w:id="935" w:author="NSUSER" w:date="2017-03-19T19:53:00Z"/>
          <w:del w:id="936" w:author="Bourgeois, John P." w:date="2017-03-30T08:33:00Z"/>
          <w:rFonts w:ascii="Times New Roman" w:hAnsi="Times New Roman" w:cs="Times New Roman"/>
          <w:sz w:val="24"/>
          <w:szCs w:val="24"/>
        </w:rPr>
        <w:pPrChange w:id="937" w:author="Bourgeois, John P." w:date="2017-03-30T08:33:00Z">
          <w:pPr>
            <w:pStyle w:val="ListParagraph"/>
            <w:numPr>
              <w:numId w:val="10"/>
            </w:numPr>
            <w:spacing w:after="0"/>
            <w:ind w:left="1800" w:hanging="360"/>
          </w:pPr>
        </w:pPrChange>
      </w:pPr>
      <w:ins w:id="938" w:author="NSUSER" w:date="2017-03-19T19:53:00Z">
        <w:del w:id="939" w:author="Bourgeois, John P." w:date="2017-03-30T08:33:00Z">
          <w:r w:rsidDel="00C462F8">
            <w:rPr>
              <w:rFonts w:ascii="Times New Roman" w:hAnsi="Times New Roman" w:cs="Times New Roman"/>
              <w:noProof/>
              <w:sz w:val="24"/>
              <w:szCs w:val="24"/>
              <w:rPrChange w:id="940" w:author="Unknown">
                <w:rPr>
                  <w:noProof/>
                </w:rPr>
              </w:rPrChange>
            </w:rPr>
            <mc:AlternateContent>
              <mc:Choice Requires="wps">
                <w:drawing>
                  <wp:anchor distT="0" distB="0" distL="114300" distR="114300" simplePos="0" relativeHeight="251661312" behindDoc="0" locked="0" layoutInCell="1" allowOverlap="1" wp14:anchorId="7E38C85B" wp14:editId="636B377A">
                    <wp:simplePos x="0" y="0"/>
                    <wp:positionH relativeFrom="column">
                      <wp:posOffset>4759325</wp:posOffset>
                    </wp:positionH>
                    <wp:positionV relativeFrom="paragraph">
                      <wp:posOffset>356235</wp:posOffset>
                    </wp:positionV>
                    <wp:extent cx="1594131" cy="1190847"/>
                    <wp:effectExtent l="0" t="0" r="25400" b="28575"/>
                    <wp:wrapNone/>
                    <wp:docPr id="13" name="Oval 13"/>
                    <wp:cNvGraphicFramePr/>
                    <a:graphic xmlns:a="http://schemas.openxmlformats.org/drawingml/2006/main">
                      <a:graphicData uri="http://schemas.microsoft.com/office/word/2010/wordprocessingShape">
                        <wps:wsp>
                          <wps:cNvSpPr/>
                          <wps:spPr>
                            <a:xfrm>
                              <a:off x="0" y="0"/>
                              <a:ext cx="1594131" cy="1190847"/>
                            </a:xfrm>
                            <a:prstGeom prst="ellipse">
                              <a:avLst/>
                            </a:prstGeom>
                            <a:solidFill>
                              <a:schemeClr val="bg1">
                                <a:lumMod val="50000"/>
                              </a:schemeClr>
                            </a:solidFill>
                          </wps:spPr>
                          <wps:style>
                            <a:lnRef idx="2">
                              <a:schemeClr val="accent3">
                                <a:shade val="50000"/>
                              </a:schemeClr>
                            </a:lnRef>
                            <a:fillRef idx="1">
                              <a:schemeClr val="accent3"/>
                            </a:fillRef>
                            <a:effectRef idx="0">
                              <a:schemeClr val="accent3"/>
                            </a:effectRef>
                            <a:fontRef idx="minor">
                              <a:schemeClr val="lt1"/>
                            </a:fontRef>
                          </wps:style>
                          <wps:txbx>
                            <w:txbxContent>
                              <w:p w:rsidR="008F5453" w:rsidRPr="005F38E2" w:rsidRDefault="008F5453" w:rsidP="005E6F13">
                                <w:pPr>
                                  <w:jc w:val="center"/>
                                  <w:rPr>
                                    <w:color w:val="FFFFFF" w:themeColor="background1"/>
                                    <w:sz w:val="32"/>
                                  </w:rPr>
                                </w:pPr>
                                <w:r w:rsidRPr="005F38E2">
                                  <w:rPr>
                                    <w:color w:val="FFFFFF" w:themeColor="background1"/>
                                    <w:sz w:val="32"/>
                                  </w:rPr>
                                  <w:t>Peer-Reviewed</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anchor>
                </w:drawing>
              </mc:Choice>
              <mc:Fallback>
                <w:pict>
                  <v:oval w14:anchorId="7E38C85B" id="Oval 13" o:spid="_x0000_s1037" style="position:absolute;margin-left:374.75pt;margin-top:28.05pt;width:125.5pt;height:93.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" fillcolor="#7f7f7f [1612]" strokecolor="#4e6128 [1606]" strokeweight="2pt">
                    <v:textbox>
                      <w:txbxContent>
                        <w:p w:rsidR="008F5453" w:rsidRPr="005F38E2" w:rsidRDefault="008F5453" w:rsidP="005E6F13">
                          <w:pPr>
                            <w:jc w:val="center"/>
                            <w:rPr>
                              <w:color w:val="FFFFFF" w:themeColor="background1"/>
                              <w:sz w:val="32"/>
                            </w:rPr>
                          </w:pPr>
                          <w:r w:rsidRPr="005F38E2">
                            <w:rPr>
                              <w:color w:val="FFFFFF" w:themeColor="background1"/>
                              <w:sz w:val="32"/>
                            </w:rPr>
                            <w:t>Peer-Reviewed</w:t>
                          </w:r>
                        </w:p>
                      </w:txbxContent>
                    </v:textbox>
                  </v:oval>
                </w:pict>
              </mc:Fallback>
            </mc:AlternateContent>
          </w:r>
          <w:r w:rsidDel="00C462F8">
            <w:rPr>
              <w:rFonts w:ascii="Times New Roman" w:hAnsi="Times New Roman" w:cs="Times New Roman"/>
              <w:sz w:val="24"/>
              <w:szCs w:val="24"/>
            </w:rPr>
            <w:delText>Peer-Reviewed (Refereed) – Before publication, the item – book, article, etc. – is evaluated by experts in the field. The decision to publish is based on these evaluations. Most peer-reviewed articles are scholarly.</w:delText>
          </w:r>
        </w:del>
      </w:ins>
    </w:p>
    <w:p w:rsidR="005E6F13" w:rsidDel="00C462F8" w:rsidRDefault="005E6F13" w:rsidP="00C462F8">
      <w:pPr>
        <w:rPr>
          <w:ins w:id="941" w:author="NSUSER" w:date="2017-03-19T19:53:00Z"/>
          <w:del w:id="942" w:author="Bourgeois, John P." w:date="2017-03-30T08:33:00Z"/>
          <w:rFonts w:ascii="Times New Roman" w:hAnsi="Times New Roman" w:cs="Times New Roman"/>
          <w:sz w:val="24"/>
          <w:szCs w:val="24"/>
        </w:rPr>
        <w:pPrChange w:id="943" w:author="Bourgeois, John P." w:date="2017-03-30T08:33:00Z">
          <w:pPr>
            <w:pStyle w:val="ListParagraph"/>
            <w:numPr>
              <w:numId w:val="10"/>
            </w:numPr>
            <w:spacing w:after="0"/>
            <w:ind w:left="1800" w:hanging="360"/>
          </w:pPr>
        </w:pPrChange>
      </w:pPr>
      <w:ins w:id="944" w:author="NSUSER" w:date="2017-03-19T19:53:00Z">
        <w:del w:id="945" w:author="Bourgeois, John P." w:date="2017-03-30T08:33:00Z">
          <w:r w:rsidDel="00C462F8">
            <w:rPr>
              <w:rFonts w:ascii="Times New Roman" w:hAnsi="Times New Roman" w:cs="Times New Roman"/>
              <w:sz w:val="24"/>
              <w:szCs w:val="24"/>
            </w:rPr>
            <w:delText>Scholarly – An item whose intended audience is experts in the field. Not always peer-reviewed but often are.</w:delText>
          </w:r>
        </w:del>
      </w:ins>
    </w:p>
    <w:p w:rsidR="00F337CD" w:rsidRPr="00F337CD" w:rsidDel="00C462F8" w:rsidRDefault="005E6F13" w:rsidP="00C462F8">
      <w:pPr>
        <w:rPr>
          <w:ins w:id="946" w:author="NSUSER" w:date="2017-03-19T19:53:00Z"/>
          <w:del w:id="947" w:author="Bourgeois, John P." w:date="2017-03-30T08:33:00Z"/>
          <w:rFonts w:ascii="Times New Roman" w:hAnsi="Times New Roman" w:cs="Times New Roman"/>
          <w:sz w:val="24"/>
          <w:szCs w:val="24"/>
          <w:rPrChange w:id="948" w:author="NSUSER" w:date="2017-03-19T19:57:00Z">
            <w:rPr>
              <w:ins w:id="949" w:author="NSUSER" w:date="2017-03-19T19:53:00Z"/>
              <w:del w:id="950" w:author="Bourgeois, John P." w:date="2017-03-30T08:33:00Z"/>
            </w:rPr>
          </w:rPrChange>
        </w:rPr>
        <w:pPrChange w:id="951" w:author="Bourgeois, John P." w:date="2017-03-30T08:33:00Z">
          <w:pPr>
            <w:pStyle w:val="ListParagraph"/>
            <w:numPr>
              <w:numId w:val="10"/>
            </w:numPr>
            <w:spacing w:after="0"/>
            <w:ind w:left="1800" w:hanging="360"/>
          </w:pPr>
        </w:pPrChange>
      </w:pPr>
      <w:ins w:id="952" w:author="NSUSER" w:date="2017-03-19T19:53:00Z">
        <w:del w:id="953" w:author="Bourgeois, John P." w:date="2017-03-30T08:33:00Z">
          <w:r w:rsidDel="00C462F8">
            <w:rPr>
              <w:rFonts w:ascii="Times New Roman" w:hAnsi="Times New Roman" w:cs="Times New Roman"/>
              <w:sz w:val="24"/>
              <w:szCs w:val="24"/>
            </w:rPr>
            <w:delText>Popular – Meant for the general public. Most magazines and newspapers. Are not necessarily wrong but not as rigorous.</w:delText>
          </w:r>
        </w:del>
      </w:ins>
    </w:p>
    <w:p w:rsidR="005E6F13" w:rsidDel="00C462F8" w:rsidRDefault="005E6F13" w:rsidP="00C462F8">
      <w:pPr>
        <w:rPr>
          <w:ins w:id="954" w:author="NSUSER" w:date="2017-03-19T19:53:00Z"/>
          <w:del w:id="955" w:author="Bourgeois, John P." w:date="2017-03-30T08:33:00Z"/>
          <w:rFonts w:ascii="Times New Roman" w:hAnsi="Times New Roman" w:cs="Times New Roman"/>
          <w:sz w:val="24"/>
          <w:szCs w:val="24"/>
        </w:rPr>
        <w:pPrChange w:id="956" w:author="Bourgeois, John P." w:date="2017-03-30T08:33:00Z">
          <w:pPr/>
        </w:pPrChange>
      </w:pPr>
      <w:ins w:id="957" w:author="NSUSER" w:date="2017-03-19T19:53:00Z">
        <w:del w:id="958" w:author="Bourgeois, John P." w:date="2017-03-30T08:33:00Z">
          <w:r w:rsidDel="00C462F8">
            <w:rPr>
              <w:rFonts w:ascii="Times New Roman" w:hAnsi="Times New Roman" w:cs="Times New Roman"/>
              <w:sz w:val="24"/>
              <w:szCs w:val="24"/>
            </w:rPr>
            <w:delText>IV. Plagiarism and Citation</w:delText>
          </w:r>
        </w:del>
      </w:ins>
    </w:p>
    <w:p w:rsidR="005E6F13" w:rsidDel="00C462F8" w:rsidRDefault="005E6F13" w:rsidP="00C462F8">
      <w:pPr>
        <w:rPr>
          <w:ins w:id="959" w:author="NSUSER" w:date="2017-03-19T19:53:00Z"/>
          <w:del w:id="960" w:author="Bourgeois, John P." w:date="2017-03-30T08:33:00Z"/>
          <w:rFonts w:ascii="Times New Roman" w:hAnsi="Times New Roman" w:cs="Times New Roman"/>
          <w:sz w:val="24"/>
          <w:szCs w:val="24"/>
        </w:rPr>
        <w:pPrChange w:id="961" w:author="Bourgeois, John P." w:date="2017-03-30T08:33:00Z">
          <w:pPr>
            <w:pStyle w:val="ListParagraph"/>
            <w:numPr>
              <w:numId w:val="11"/>
            </w:numPr>
            <w:spacing w:after="0"/>
            <w:ind w:left="1080" w:hanging="360"/>
          </w:pPr>
        </w:pPrChange>
      </w:pPr>
      <w:ins w:id="962" w:author="NSUSER" w:date="2017-03-19T19:53:00Z">
        <w:del w:id="963" w:author="Bourgeois, John P." w:date="2017-03-30T08:33:00Z">
          <w:r w:rsidRPr="00992B5A" w:rsidDel="00C462F8">
            <w:rPr>
              <w:rFonts w:ascii="Times New Roman" w:hAnsi="Times New Roman" w:cs="Times New Roman"/>
              <w:sz w:val="24"/>
              <w:szCs w:val="24"/>
            </w:rPr>
            <w:delText>Why should I cite?</w:delText>
          </w:r>
        </w:del>
      </w:ins>
    </w:p>
    <w:p w:rsidR="005E6F13" w:rsidDel="00C462F8" w:rsidRDefault="005E6F13" w:rsidP="00C462F8">
      <w:pPr>
        <w:rPr>
          <w:ins w:id="964" w:author="NSUSER" w:date="2017-03-19T19:53:00Z"/>
          <w:del w:id="965" w:author="Bourgeois, John P." w:date="2017-03-30T08:33:00Z"/>
          <w:rFonts w:ascii="Times New Roman" w:hAnsi="Times New Roman" w:cs="Times New Roman"/>
          <w:sz w:val="24"/>
          <w:szCs w:val="24"/>
        </w:rPr>
        <w:pPrChange w:id="966" w:author="Bourgeois, John P." w:date="2017-03-30T08:33:00Z">
          <w:pPr>
            <w:pStyle w:val="ListParagraph"/>
            <w:numPr>
              <w:ilvl w:val="1"/>
              <w:numId w:val="11"/>
            </w:numPr>
            <w:spacing w:after="0"/>
            <w:ind w:left="1800" w:hanging="360"/>
          </w:pPr>
        </w:pPrChange>
      </w:pPr>
      <w:ins w:id="967" w:author="NSUSER" w:date="2017-03-19T19:53:00Z">
        <w:del w:id="968" w:author="Bourgeois, John P." w:date="2017-03-30T08:33:00Z">
          <w:r w:rsidDel="00C462F8">
            <w:rPr>
              <w:rFonts w:ascii="Times New Roman" w:hAnsi="Times New Roman" w:cs="Times New Roman"/>
              <w:sz w:val="24"/>
              <w:szCs w:val="24"/>
            </w:rPr>
            <w:delText>Allows others to build upon research.</w:delText>
          </w:r>
        </w:del>
      </w:ins>
    </w:p>
    <w:p w:rsidR="005E6F13" w:rsidDel="00C462F8" w:rsidRDefault="005E6F13" w:rsidP="00C462F8">
      <w:pPr>
        <w:rPr>
          <w:ins w:id="969" w:author="NSUSER" w:date="2017-03-19T19:53:00Z"/>
          <w:del w:id="970" w:author="Bourgeois, John P." w:date="2017-03-30T08:33:00Z"/>
          <w:rFonts w:ascii="Times New Roman" w:hAnsi="Times New Roman" w:cs="Times New Roman"/>
          <w:sz w:val="24"/>
          <w:szCs w:val="24"/>
        </w:rPr>
        <w:pPrChange w:id="971" w:author="Bourgeois, John P." w:date="2017-03-30T08:33:00Z">
          <w:pPr>
            <w:pStyle w:val="ListParagraph"/>
            <w:numPr>
              <w:ilvl w:val="1"/>
              <w:numId w:val="11"/>
            </w:numPr>
            <w:spacing w:after="0"/>
            <w:ind w:left="1800" w:hanging="360"/>
          </w:pPr>
        </w:pPrChange>
      </w:pPr>
      <w:ins w:id="972" w:author="NSUSER" w:date="2017-03-19T19:53:00Z">
        <w:del w:id="973" w:author="Bourgeois, John P." w:date="2017-03-30T08:33:00Z">
          <w:r w:rsidDel="00C462F8">
            <w:rPr>
              <w:rFonts w:ascii="Times New Roman" w:hAnsi="Times New Roman" w:cs="Times New Roman"/>
              <w:sz w:val="24"/>
              <w:szCs w:val="24"/>
            </w:rPr>
            <w:delText>Credits sources.</w:delText>
          </w:r>
        </w:del>
      </w:ins>
    </w:p>
    <w:p w:rsidR="005E6F13" w:rsidDel="00C462F8" w:rsidRDefault="005E6F13" w:rsidP="00C462F8">
      <w:pPr>
        <w:rPr>
          <w:ins w:id="974" w:author="NSUSER" w:date="2017-03-19T19:53:00Z"/>
          <w:del w:id="975" w:author="Bourgeois, John P." w:date="2017-03-30T08:33:00Z"/>
          <w:rFonts w:ascii="Times New Roman" w:hAnsi="Times New Roman" w:cs="Times New Roman"/>
          <w:sz w:val="24"/>
          <w:szCs w:val="24"/>
        </w:rPr>
        <w:pPrChange w:id="976" w:author="Bourgeois, John P." w:date="2017-03-30T08:33:00Z">
          <w:pPr>
            <w:pStyle w:val="ListParagraph"/>
            <w:numPr>
              <w:ilvl w:val="1"/>
              <w:numId w:val="11"/>
            </w:numPr>
            <w:spacing w:after="0"/>
            <w:ind w:left="1800" w:hanging="360"/>
          </w:pPr>
        </w:pPrChange>
      </w:pPr>
      <w:ins w:id="977" w:author="NSUSER" w:date="2017-03-19T19:53:00Z">
        <w:del w:id="978" w:author="Bourgeois, John P." w:date="2017-03-30T08:33:00Z">
          <w:r w:rsidDel="00C462F8">
            <w:rPr>
              <w:rFonts w:ascii="Times New Roman" w:hAnsi="Times New Roman" w:cs="Times New Roman"/>
              <w:sz w:val="24"/>
              <w:szCs w:val="24"/>
            </w:rPr>
            <w:delText>Increases findability.</w:delText>
          </w:r>
        </w:del>
      </w:ins>
    </w:p>
    <w:p w:rsidR="005E6F13" w:rsidDel="00C462F8" w:rsidRDefault="005E6F13" w:rsidP="00C462F8">
      <w:pPr>
        <w:rPr>
          <w:ins w:id="979" w:author="NSUSER" w:date="2017-03-19T19:53:00Z"/>
          <w:del w:id="980" w:author="Bourgeois, John P." w:date="2017-03-30T08:33:00Z"/>
          <w:rFonts w:ascii="Times New Roman" w:hAnsi="Times New Roman" w:cs="Times New Roman"/>
          <w:sz w:val="24"/>
          <w:szCs w:val="24"/>
        </w:rPr>
        <w:pPrChange w:id="981" w:author="Bourgeois, John P." w:date="2017-03-30T08:33:00Z">
          <w:pPr>
            <w:pStyle w:val="ListParagraph"/>
            <w:numPr>
              <w:ilvl w:val="1"/>
              <w:numId w:val="11"/>
            </w:numPr>
            <w:spacing w:after="0"/>
            <w:ind w:left="1800" w:hanging="360"/>
          </w:pPr>
        </w:pPrChange>
      </w:pPr>
      <w:ins w:id="982" w:author="NSUSER" w:date="2017-03-19T19:53:00Z">
        <w:del w:id="983" w:author="Bourgeois, John P." w:date="2017-03-30T08:33:00Z">
          <w:r w:rsidDel="00C462F8">
            <w:rPr>
              <w:rFonts w:ascii="Times New Roman" w:hAnsi="Times New Roman" w:cs="Times New Roman"/>
              <w:sz w:val="24"/>
              <w:szCs w:val="24"/>
            </w:rPr>
            <w:delText>Standardizes formatting.</w:delText>
          </w:r>
        </w:del>
      </w:ins>
    </w:p>
    <w:p w:rsidR="005E6F13" w:rsidDel="00C462F8" w:rsidRDefault="005E6F13" w:rsidP="00C462F8">
      <w:pPr>
        <w:rPr>
          <w:ins w:id="984" w:author="NSUSER" w:date="2017-03-19T19:53:00Z"/>
          <w:del w:id="985" w:author="Bourgeois, John P." w:date="2017-03-30T08:33:00Z"/>
          <w:rFonts w:ascii="Times New Roman" w:hAnsi="Times New Roman" w:cs="Times New Roman"/>
          <w:sz w:val="24"/>
          <w:szCs w:val="24"/>
        </w:rPr>
        <w:pPrChange w:id="986" w:author="Bourgeois, John P." w:date="2017-03-30T08:33:00Z">
          <w:pPr>
            <w:pStyle w:val="ListParagraph"/>
            <w:numPr>
              <w:ilvl w:val="1"/>
              <w:numId w:val="11"/>
            </w:numPr>
            <w:spacing w:after="0"/>
            <w:ind w:left="1800" w:hanging="360"/>
          </w:pPr>
        </w:pPrChange>
      </w:pPr>
      <w:ins w:id="987" w:author="NSUSER" w:date="2017-03-19T19:53:00Z">
        <w:del w:id="988" w:author="Bourgeois, John P." w:date="2017-03-30T08:33:00Z">
          <w:r w:rsidDel="00C462F8">
            <w:rPr>
              <w:rFonts w:ascii="Times New Roman" w:hAnsi="Times New Roman" w:cs="Times New Roman"/>
              <w:sz w:val="24"/>
              <w:szCs w:val="24"/>
            </w:rPr>
            <w:delText>Prevents plagiarism.</w:delText>
          </w:r>
        </w:del>
      </w:ins>
    </w:p>
    <w:p w:rsidR="005E6F13" w:rsidDel="00C462F8" w:rsidRDefault="005E6F13" w:rsidP="00C462F8">
      <w:pPr>
        <w:rPr>
          <w:ins w:id="989" w:author="NSUSER" w:date="2017-03-19T19:53:00Z"/>
          <w:del w:id="990" w:author="Bourgeois, John P." w:date="2017-03-30T08:33:00Z"/>
          <w:rFonts w:ascii="Times New Roman" w:hAnsi="Times New Roman" w:cs="Times New Roman"/>
          <w:sz w:val="24"/>
          <w:szCs w:val="24"/>
        </w:rPr>
        <w:pPrChange w:id="991" w:author="Bourgeois, John P." w:date="2017-03-30T08:33:00Z">
          <w:pPr>
            <w:pStyle w:val="ListParagraph"/>
            <w:numPr>
              <w:numId w:val="11"/>
            </w:numPr>
            <w:spacing w:after="0" w:line="240" w:lineRule="auto"/>
            <w:ind w:left="1080" w:hanging="360"/>
          </w:pPr>
        </w:pPrChange>
      </w:pPr>
      <w:ins w:id="992" w:author="NSUSER" w:date="2017-03-19T19:53:00Z">
        <w:del w:id="993" w:author="Bourgeois, John P." w:date="2017-03-30T08:33:00Z">
          <w:r w:rsidDel="00C462F8">
            <w:rPr>
              <w:rFonts w:ascii="Times New Roman" w:hAnsi="Times New Roman" w:cs="Times New Roman"/>
              <w:sz w:val="24"/>
              <w:szCs w:val="24"/>
            </w:rPr>
            <w:delText xml:space="preserve">What is plagiarism? - </w:delText>
          </w:r>
          <w:r w:rsidRPr="005203C1" w:rsidDel="00C462F8">
            <w:rPr>
              <w:rFonts w:ascii="Times New Roman" w:hAnsi="Times New Roman" w:cs="Times New Roman"/>
              <w:sz w:val="24"/>
              <w:szCs w:val="24"/>
            </w:rPr>
            <w:delText xml:space="preserve"> </w:delText>
          </w:r>
          <w:r w:rsidDel="00C462F8">
            <w:rPr>
              <w:rFonts w:ascii="Times New Roman" w:hAnsi="Times New Roman" w:cs="Times New Roman"/>
              <w:sz w:val="24"/>
              <w:szCs w:val="24"/>
            </w:rPr>
            <w:delText>T</w:delText>
          </w:r>
          <w:r w:rsidRPr="005203C1" w:rsidDel="00C462F8">
            <w:rPr>
              <w:rFonts w:ascii="Times New Roman" w:hAnsi="Times New Roman" w:cs="Times New Roman"/>
              <w:sz w:val="24"/>
              <w:szCs w:val="24"/>
            </w:rPr>
            <w:delText>he presentation of the works, words, or ideas of others as one’s own, or the use of others’ works, words, and ideas without giving proper acknowledgment, or the inappropriate presentation of someone else’s work as their own.</w:delText>
          </w:r>
        </w:del>
      </w:ins>
    </w:p>
    <w:p w:rsidR="005E6F13" w:rsidDel="00C462F8" w:rsidRDefault="005E6F13" w:rsidP="00C462F8">
      <w:pPr>
        <w:rPr>
          <w:ins w:id="994" w:author="NSUSER" w:date="2017-03-19T19:53:00Z"/>
          <w:del w:id="995" w:author="Bourgeois, John P." w:date="2017-03-30T08:33:00Z"/>
          <w:rFonts w:ascii="Times New Roman" w:hAnsi="Times New Roman" w:cs="Times New Roman"/>
          <w:sz w:val="24"/>
          <w:szCs w:val="24"/>
        </w:rPr>
        <w:pPrChange w:id="996" w:author="Bourgeois, John P." w:date="2017-03-30T08:33:00Z">
          <w:pPr>
            <w:spacing w:line="240" w:lineRule="auto"/>
            <w:ind w:left="1440"/>
          </w:pPr>
        </w:pPrChange>
      </w:pPr>
      <w:ins w:id="997" w:author="NSUSER" w:date="2017-03-19T19:53:00Z">
        <w:del w:id="998" w:author="Bourgeois, John P." w:date="2017-03-30T08:33:00Z">
          <w:r w:rsidDel="00C462F8">
            <w:rPr>
              <w:rFonts w:ascii="Times New Roman" w:hAnsi="Times New Roman" w:cs="Times New Roman"/>
              <w:sz w:val="24"/>
              <w:szCs w:val="24"/>
            </w:rPr>
            <w:delText>Consequences:</w:delText>
          </w:r>
          <w:r w:rsidDel="00C462F8">
            <w:rPr>
              <w:rFonts w:ascii="Times New Roman" w:hAnsi="Times New Roman" w:cs="Times New Roman"/>
              <w:sz w:val="24"/>
              <w:szCs w:val="24"/>
            </w:rPr>
            <w:tab/>
          </w:r>
          <w:r w:rsidDel="00C462F8">
            <w:rPr>
              <w:rFonts w:ascii="Times New Roman" w:hAnsi="Times New Roman" w:cs="Times New Roman"/>
              <w:sz w:val="24"/>
              <w:szCs w:val="24"/>
            </w:rPr>
            <w:tab/>
            <w:delText>1. Fail the assignment.</w:delText>
          </w:r>
        </w:del>
      </w:ins>
    </w:p>
    <w:p w:rsidR="005E6F13" w:rsidDel="00C462F8" w:rsidRDefault="005E6F13" w:rsidP="00C462F8">
      <w:pPr>
        <w:rPr>
          <w:ins w:id="999" w:author="NSUSER" w:date="2017-03-19T19:53:00Z"/>
          <w:del w:id="1000" w:author="Bourgeois, John P." w:date="2017-03-30T08:33:00Z"/>
          <w:rFonts w:ascii="Times New Roman" w:hAnsi="Times New Roman" w:cs="Times New Roman"/>
          <w:sz w:val="24"/>
          <w:szCs w:val="24"/>
        </w:rPr>
        <w:pPrChange w:id="1001" w:author="Bourgeois, John P." w:date="2017-03-30T08:33:00Z">
          <w:pPr>
            <w:spacing w:line="240" w:lineRule="auto"/>
            <w:ind w:left="1440"/>
          </w:pPr>
        </w:pPrChange>
      </w:pPr>
      <w:ins w:id="1002" w:author="NSUSER" w:date="2017-03-19T19:53:00Z">
        <w:del w:id="1003" w:author="Bourgeois, John P." w:date="2017-03-30T08:33:00Z">
          <w:r w:rsidDel="00C462F8">
            <w:rPr>
              <w:rFonts w:ascii="Times New Roman" w:hAnsi="Times New Roman" w:cs="Times New Roman"/>
              <w:sz w:val="24"/>
              <w:szCs w:val="24"/>
            </w:rPr>
            <w:tab/>
          </w:r>
          <w:r w:rsidDel="00C462F8">
            <w:rPr>
              <w:rFonts w:ascii="Times New Roman" w:hAnsi="Times New Roman" w:cs="Times New Roman"/>
              <w:sz w:val="24"/>
              <w:szCs w:val="24"/>
            </w:rPr>
            <w:tab/>
          </w:r>
          <w:r w:rsidDel="00C462F8">
            <w:rPr>
              <w:rFonts w:ascii="Times New Roman" w:hAnsi="Times New Roman" w:cs="Times New Roman"/>
              <w:sz w:val="24"/>
              <w:szCs w:val="24"/>
            </w:rPr>
            <w:tab/>
            <w:delText>2. Fail the course.</w:delText>
          </w:r>
        </w:del>
      </w:ins>
    </w:p>
    <w:p w:rsidR="005E6F13" w:rsidDel="00C462F8" w:rsidRDefault="005E6F13" w:rsidP="00C462F8">
      <w:pPr>
        <w:rPr>
          <w:ins w:id="1004" w:author="NSUSER" w:date="2017-03-19T19:53:00Z"/>
          <w:del w:id="1005" w:author="Bourgeois, John P." w:date="2017-03-30T08:33:00Z"/>
          <w:rFonts w:ascii="Times New Roman" w:hAnsi="Times New Roman" w:cs="Times New Roman"/>
          <w:sz w:val="24"/>
          <w:szCs w:val="24"/>
        </w:rPr>
        <w:pPrChange w:id="1006" w:author="Bourgeois, John P." w:date="2017-03-30T08:33:00Z">
          <w:pPr>
            <w:spacing w:line="240" w:lineRule="auto"/>
            <w:ind w:left="1440"/>
          </w:pPr>
        </w:pPrChange>
      </w:pPr>
      <w:ins w:id="1007" w:author="NSUSER" w:date="2017-03-19T19:53:00Z">
        <w:del w:id="1008" w:author="Bourgeois, John P." w:date="2017-03-30T08:33:00Z">
          <w:r w:rsidDel="00C462F8">
            <w:rPr>
              <w:rFonts w:ascii="Times New Roman" w:hAnsi="Times New Roman" w:cs="Times New Roman"/>
              <w:sz w:val="24"/>
              <w:szCs w:val="24"/>
            </w:rPr>
            <w:tab/>
          </w:r>
          <w:r w:rsidDel="00C462F8">
            <w:rPr>
              <w:rFonts w:ascii="Times New Roman" w:hAnsi="Times New Roman" w:cs="Times New Roman"/>
              <w:sz w:val="24"/>
              <w:szCs w:val="24"/>
            </w:rPr>
            <w:tab/>
          </w:r>
          <w:r w:rsidDel="00C462F8">
            <w:rPr>
              <w:rFonts w:ascii="Times New Roman" w:hAnsi="Times New Roman" w:cs="Times New Roman"/>
              <w:sz w:val="24"/>
              <w:szCs w:val="24"/>
            </w:rPr>
            <w:tab/>
            <w:delText>3. Suspension for the university.</w:delText>
          </w:r>
        </w:del>
      </w:ins>
    </w:p>
    <w:p w:rsidR="005E6F13" w:rsidDel="00C462F8" w:rsidRDefault="005E6F13" w:rsidP="00C462F8">
      <w:pPr>
        <w:rPr>
          <w:ins w:id="1009" w:author="NSUSER" w:date="2017-03-19T19:53:00Z"/>
          <w:del w:id="1010" w:author="Bourgeois, John P." w:date="2017-03-30T08:33:00Z"/>
          <w:rFonts w:ascii="Times New Roman" w:hAnsi="Times New Roman" w:cs="Times New Roman"/>
          <w:sz w:val="24"/>
          <w:szCs w:val="24"/>
        </w:rPr>
        <w:pPrChange w:id="1011" w:author="Bourgeois, John P." w:date="2017-03-30T08:33:00Z">
          <w:pPr>
            <w:spacing w:line="240" w:lineRule="auto"/>
            <w:ind w:left="1440"/>
          </w:pPr>
        </w:pPrChange>
      </w:pPr>
      <w:ins w:id="1012" w:author="NSUSER" w:date="2017-03-19T19:53:00Z">
        <w:del w:id="1013" w:author="Bourgeois, John P." w:date="2017-03-30T08:33:00Z">
          <w:r w:rsidDel="00C462F8">
            <w:rPr>
              <w:rFonts w:ascii="Times New Roman" w:hAnsi="Times New Roman" w:cs="Times New Roman"/>
              <w:sz w:val="24"/>
              <w:szCs w:val="24"/>
            </w:rPr>
            <w:tab/>
          </w:r>
          <w:r w:rsidDel="00C462F8">
            <w:rPr>
              <w:rFonts w:ascii="Times New Roman" w:hAnsi="Times New Roman" w:cs="Times New Roman"/>
              <w:sz w:val="24"/>
              <w:szCs w:val="24"/>
            </w:rPr>
            <w:tab/>
          </w:r>
          <w:r w:rsidDel="00C462F8">
            <w:rPr>
              <w:rFonts w:ascii="Times New Roman" w:hAnsi="Times New Roman" w:cs="Times New Roman"/>
              <w:sz w:val="24"/>
              <w:szCs w:val="24"/>
            </w:rPr>
            <w:tab/>
            <w:delText>4. Pay millions in royalties.</w:delText>
          </w:r>
        </w:del>
      </w:ins>
    </w:p>
    <w:p w:rsidR="005E6F13" w:rsidDel="00C462F8" w:rsidRDefault="005E6F13" w:rsidP="00C462F8">
      <w:pPr>
        <w:rPr>
          <w:ins w:id="1014" w:author="NSUSER" w:date="2017-03-19T19:53:00Z"/>
          <w:del w:id="1015" w:author="Bourgeois, John P." w:date="2017-03-30T08:33:00Z"/>
          <w:rFonts w:ascii="Times New Roman" w:hAnsi="Times New Roman" w:cs="Times New Roman"/>
          <w:sz w:val="24"/>
          <w:szCs w:val="24"/>
        </w:rPr>
        <w:pPrChange w:id="1016" w:author="Bourgeois, John P." w:date="2017-03-30T08:33:00Z">
          <w:pPr/>
        </w:pPrChange>
      </w:pPr>
      <w:ins w:id="1017" w:author="NSUSER" w:date="2017-03-19T19:53:00Z">
        <w:del w:id="1018" w:author="Bourgeois, John P." w:date="2017-03-30T08:33:00Z">
          <w:r w:rsidDel="00C462F8">
            <w:rPr>
              <w:rFonts w:ascii="Times New Roman" w:hAnsi="Times New Roman" w:cs="Times New Roman"/>
              <w:sz w:val="24"/>
              <w:szCs w:val="24"/>
            </w:rPr>
            <w:delText>V. What if the Library doesn’t have what I want?</w:delText>
          </w:r>
        </w:del>
      </w:ins>
    </w:p>
    <w:p w:rsidR="005E6F13" w:rsidDel="00C462F8" w:rsidRDefault="005E6F13" w:rsidP="00C462F8">
      <w:pPr>
        <w:rPr>
          <w:ins w:id="1019" w:author="NSUSER" w:date="2017-03-19T19:53:00Z"/>
          <w:del w:id="1020" w:author="Bourgeois, John P." w:date="2017-03-30T08:33:00Z"/>
          <w:rFonts w:ascii="Times New Roman" w:hAnsi="Times New Roman" w:cs="Times New Roman"/>
          <w:sz w:val="24"/>
          <w:szCs w:val="24"/>
        </w:rPr>
        <w:pPrChange w:id="1021" w:author="Bourgeois, John P." w:date="2017-03-30T08:33:00Z">
          <w:pPr/>
        </w:pPrChange>
      </w:pPr>
      <w:ins w:id="1022" w:author="NSUSER" w:date="2017-03-19T19:53:00Z">
        <w:del w:id="1023" w:author="Bourgeois, John P." w:date="2017-03-30T08:33:00Z">
          <w:r w:rsidDel="00C462F8">
            <w:rPr>
              <w:rFonts w:ascii="Times New Roman" w:hAnsi="Times New Roman" w:cs="Times New Roman"/>
              <w:sz w:val="24"/>
              <w:szCs w:val="24"/>
            </w:rPr>
            <w:tab/>
            <w:delText>1. LALINC – Allows you to borrow items from other university libraries in Louisiana.</w:delText>
          </w:r>
        </w:del>
      </w:ins>
    </w:p>
    <w:p w:rsidR="005E6F13" w:rsidDel="00C462F8" w:rsidRDefault="005E6F13" w:rsidP="00C462F8">
      <w:pPr>
        <w:rPr>
          <w:ins w:id="1024" w:author="NSUSER" w:date="2017-03-19T19:53:00Z"/>
          <w:del w:id="1025" w:author="Bourgeois, John P." w:date="2017-03-30T08:33:00Z"/>
          <w:rFonts w:ascii="Times New Roman" w:hAnsi="Times New Roman" w:cs="Times New Roman"/>
          <w:sz w:val="24"/>
          <w:szCs w:val="24"/>
        </w:rPr>
        <w:pPrChange w:id="1026" w:author="Bourgeois, John P." w:date="2017-03-30T08:33:00Z">
          <w:pPr>
            <w:ind w:left="720"/>
          </w:pPr>
        </w:pPrChange>
      </w:pPr>
      <w:ins w:id="1027" w:author="NSUSER" w:date="2017-03-19T19:53:00Z">
        <w:del w:id="1028" w:author="Bourgeois, John P." w:date="2017-03-30T08:33:00Z">
          <w:r w:rsidDel="00C462F8">
            <w:rPr>
              <w:rFonts w:ascii="Times New Roman" w:hAnsi="Times New Roman" w:cs="Times New Roman"/>
              <w:sz w:val="24"/>
              <w:szCs w:val="24"/>
            </w:rPr>
            <w:delText>2. ILL – We borrow items from other libraries for you. Items can be picked up at the Library. Can take 2-3 weeks for materials to arrive. PLAN AHEAD!</w:delText>
          </w:r>
        </w:del>
      </w:ins>
    </w:p>
    <w:p w:rsidR="005E6F13" w:rsidDel="00C462F8" w:rsidRDefault="005E6F13" w:rsidP="00C462F8">
      <w:pPr>
        <w:rPr>
          <w:ins w:id="1029" w:author="NSUSER" w:date="2017-03-19T19:53:00Z"/>
          <w:del w:id="1030" w:author="Bourgeois, John P." w:date="2017-03-30T08:33:00Z"/>
          <w:rFonts w:ascii="Times New Roman" w:hAnsi="Times New Roman" w:cs="Times New Roman"/>
          <w:sz w:val="24"/>
          <w:szCs w:val="24"/>
        </w:rPr>
        <w:pPrChange w:id="1031" w:author="Bourgeois, John P." w:date="2017-03-30T08:33:00Z">
          <w:pPr/>
        </w:pPrChange>
      </w:pPr>
      <w:ins w:id="1032" w:author="NSUSER" w:date="2017-03-19T19:53:00Z">
        <w:del w:id="1033" w:author="Bourgeois, John P." w:date="2017-03-30T08:33:00Z">
          <w:r w:rsidDel="00C462F8">
            <w:rPr>
              <w:rFonts w:ascii="Times New Roman" w:hAnsi="Times New Roman" w:cs="Times New Roman"/>
              <w:sz w:val="24"/>
              <w:szCs w:val="24"/>
            </w:rPr>
            <w:delText>VI. Contact Us if you Ever have any Questions</w:delText>
          </w:r>
        </w:del>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0"/>
        <w:gridCol w:w="3144"/>
        <w:gridCol w:w="3212"/>
      </w:tblGrid>
      <w:tr w:rsidR="005E6F13" w:rsidDel="00C462F8" w:rsidTr="005E6F13">
        <w:trPr>
          <w:ins w:id="1034" w:author="NSUSER" w:date="2017-03-19T19:53:00Z"/>
          <w:del w:id="1035" w:author="Bourgeois, John P." w:date="2017-03-30T08:33:00Z"/>
        </w:trPr>
        <w:tc>
          <w:tcPr>
            <w:tcW w:w="3282" w:type="dxa"/>
          </w:tcPr>
          <w:p w:rsidR="005E6F13" w:rsidDel="00C462F8" w:rsidRDefault="005E6F13" w:rsidP="00C462F8">
            <w:pPr>
              <w:rPr>
                <w:ins w:id="1036" w:author="NSUSER" w:date="2017-03-19T19:53:00Z"/>
                <w:del w:id="1037" w:author="Bourgeois, John P." w:date="2017-03-30T08:33:00Z"/>
                <w:rFonts w:ascii="Times New Roman" w:hAnsi="Times New Roman" w:cs="Times New Roman"/>
                <w:sz w:val="24"/>
                <w:szCs w:val="24"/>
              </w:rPr>
              <w:pPrChange w:id="1038" w:author="Bourgeois, John P." w:date="2017-03-30T08:33:00Z">
                <w:pPr/>
              </w:pPrChange>
            </w:pPr>
            <w:ins w:id="1039" w:author="NSUSER" w:date="2017-03-19T19:53:00Z">
              <w:del w:id="1040" w:author="Bourgeois, John P." w:date="2017-03-30T08:33:00Z">
                <w:r w:rsidDel="00C462F8">
                  <w:rPr>
                    <w:rFonts w:ascii="Times New Roman" w:hAnsi="Times New Roman" w:cs="Times New Roman"/>
                    <w:sz w:val="24"/>
                    <w:szCs w:val="24"/>
                  </w:rPr>
                  <w:delText>Sarah Dauterive</w:delText>
                </w:r>
              </w:del>
            </w:ins>
          </w:p>
          <w:p w:rsidR="005E6F13" w:rsidDel="00C462F8" w:rsidRDefault="005E6F13" w:rsidP="00C462F8">
            <w:pPr>
              <w:rPr>
                <w:ins w:id="1041" w:author="NSUSER" w:date="2017-03-19T19:53:00Z"/>
                <w:del w:id="1042" w:author="Bourgeois, John P." w:date="2017-03-30T08:33:00Z"/>
                <w:rFonts w:ascii="Times New Roman" w:hAnsi="Times New Roman" w:cs="Times New Roman"/>
                <w:sz w:val="24"/>
                <w:szCs w:val="24"/>
              </w:rPr>
              <w:pPrChange w:id="1043" w:author="Bourgeois, John P." w:date="2017-03-30T08:33:00Z">
                <w:pPr/>
              </w:pPrChange>
            </w:pPr>
            <w:ins w:id="1044" w:author="NSUSER" w:date="2017-03-19T19:53:00Z">
              <w:del w:id="1045" w:author="Bourgeois, John P." w:date="2017-03-30T08:33:00Z">
                <w:r w:rsidDel="00C462F8">
                  <w:rPr>
                    <w:rFonts w:asciiTheme="minorHAnsi" w:hAnsiTheme="minorHAnsi" w:cstheme="minorBidi"/>
                    <w:color w:val="auto"/>
                  </w:rPr>
                  <w:fldChar w:fldCharType="begin"/>
                </w:r>
                <w:r w:rsidDel="00C462F8">
                  <w:delInstrText xml:space="preserve"> HYPERLINK "mailto:sarah.dauterive@nicholls.edu" </w:delInstrText>
                </w:r>
                <w:r w:rsidDel="00C462F8">
                  <w:rPr>
                    <w:rFonts w:asciiTheme="minorHAnsi" w:hAnsiTheme="minorHAnsi" w:cstheme="minorBidi"/>
                    <w:color w:val="auto"/>
                  </w:rPr>
                  <w:fldChar w:fldCharType="separate"/>
                </w:r>
                <w:r w:rsidRPr="00FF7EED" w:rsidDel="00C462F8">
                  <w:rPr>
                    <w:rStyle w:val="Hyperlink"/>
                    <w:rFonts w:ascii="Times New Roman" w:hAnsi="Times New Roman" w:cs="Times New Roman"/>
                    <w:sz w:val="24"/>
                    <w:szCs w:val="24"/>
                  </w:rPr>
                  <w:delText>sarah.dauterive@nicholls.edu</w:delText>
                </w:r>
                <w:r w:rsidDel="00C462F8">
                  <w:rPr>
                    <w:rStyle w:val="Hyperlink"/>
                    <w:rFonts w:ascii="Times New Roman" w:hAnsi="Times New Roman" w:cs="Times New Roman"/>
                    <w:sz w:val="24"/>
                    <w:szCs w:val="24"/>
                  </w:rPr>
                  <w:fldChar w:fldCharType="end"/>
                </w:r>
              </w:del>
            </w:ins>
          </w:p>
          <w:p w:rsidR="005E6F13" w:rsidDel="00C462F8" w:rsidRDefault="005E6F13" w:rsidP="00C462F8">
            <w:pPr>
              <w:rPr>
                <w:ins w:id="1046" w:author="NSUSER" w:date="2017-03-19T19:53:00Z"/>
                <w:del w:id="1047" w:author="Bourgeois, John P." w:date="2017-03-30T08:33:00Z"/>
                <w:rFonts w:ascii="Times New Roman" w:hAnsi="Times New Roman" w:cs="Times New Roman"/>
                <w:sz w:val="24"/>
                <w:szCs w:val="24"/>
              </w:rPr>
              <w:pPrChange w:id="1048" w:author="Bourgeois, John P." w:date="2017-03-30T08:33:00Z">
                <w:pPr/>
              </w:pPrChange>
            </w:pPr>
            <w:ins w:id="1049" w:author="NSUSER" w:date="2017-03-19T19:53:00Z">
              <w:del w:id="1050" w:author="Bourgeois, John P." w:date="2017-03-30T08:33:00Z">
                <w:r w:rsidDel="00C462F8">
                  <w:rPr>
                    <w:rFonts w:ascii="Times New Roman" w:hAnsi="Times New Roman" w:cs="Times New Roman"/>
                    <w:sz w:val="24"/>
                    <w:szCs w:val="24"/>
                  </w:rPr>
                  <w:delText>x4626</w:delText>
                </w:r>
              </w:del>
            </w:ins>
          </w:p>
        </w:tc>
        <w:tc>
          <w:tcPr>
            <w:tcW w:w="3282" w:type="dxa"/>
          </w:tcPr>
          <w:p w:rsidR="005E6F13" w:rsidDel="00C462F8" w:rsidRDefault="005E6F13" w:rsidP="00C462F8">
            <w:pPr>
              <w:rPr>
                <w:ins w:id="1051" w:author="NSUSER" w:date="2017-03-19T19:53:00Z"/>
                <w:del w:id="1052" w:author="Bourgeois, John P." w:date="2017-03-30T08:33:00Z"/>
                <w:rFonts w:ascii="Times New Roman" w:hAnsi="Times New Roman" w:cs="Times New Roman"/>
                <w:sz w:val="24"/>
                <w:szCs w:val="24"/>
              </w:rPr>
              <w:pPrChange w:id="1053" w:author="Bourgeois, John P." w:date="2017-03-30T08:33:00Z">
                <w:pPr/>
              </w:pPrChange>
            </w:pPr>
            <w:ins w:id="1054" w:author="NSUSER" w:date="2017-03-19T19:53:00Z">
              <w:del w:id="1055" w:author="Bourgeois, John P." w:date="2017-03-30T08:33:00Z">
                <w:r w:rsidDel="00C462F8">
                  <w:rPr>
                    <w:rFonts w:ascii="Times New Roman" w:hAnsi="Times New Roman" w:cs="Times New Roman"/>
                    <w:sz w:val="24"/>
                    <w:szCs w:val="24"/>
                  </w:rPr>
                  <w:delText>Sarah Simms</w:delText>
                </w:r>
              </w:del>
            </w:ins>
          </w:p>
          <w:p w:rsidR="005E6F13" w:rsidDel="00C462F8" w:rsidRDefault="005E6F13" w:rsidP="00C462F8">
            <w:pPr>
              <w:rPr>
                <w:ins w:id="1056" w:author="NSUSER" w:date="2017-03-19T19:53:00Z"/>
                <w:del w:id="1057" w:author="Bourgeois, John P." w:date="2017-03-30T08:33:00Z"/>
                <w:rFonts w:ascii="Times New Roman" w:hAnsi="Times New Roman" w:cs="Times New Roman"/>
                <w:sz w:val="24"/>
                <w:szCs w:val="24"/>
              </w:rPr>
              <w:pPrChange w:id="1058" w:author="Bourgeois, John P." w:date="2017-03-30T08:33:00Z">
                <w:pPr/>
              </w:pPrChange>
            </w:pPr>
            <w:ins w:id="1059" w:author="NSUSER" w:date="2017-03-19T19:53:00Z">
              <w:del w:id="1060" w:author="Bourgeois, John P." w:date="2017-03-30T08:33:00Z">
                <w:r w:rsidDel="00C462F8">
                  <w:rPr>
                    <w:rFonts w:asciiTheme="minorHAnsi" w:hAnsiTheme="minorHAnsi" w:cstheme="minorBidi"/>
                    <w:color w:val="auto"/>
                  </w:rPr>
                  <w:fldChar w:fldCharType="begin"/>
                </w:r>
                <w:r w:rsidDel="00C462F8">
                  <w:delInstrText xml:space="preserve"> HYPERLINK "mailto:sarah.simms@nicholls.edu" </w:delInstrText>
                </w:r>
                <w:r w:rsidDel="00C462F8">
                  <w:rPr>
                    <w:rFonts w:asciiTheme="minorHAnsi" w:hAnsiTheme="minorHAnsi" w:cstheme="minorBidi"/>
                    <w:color w:val="auto"/>
                  </w:rPr>
                  <w:fldChar w:fldCharType="separate"/>
                </w:r>
                <w:r w:rsidRPr="00FF7EED" w:rsidDel="00C462F8">
                  <w:rPr>
                    <w:rStyle w:val="Hyperlink"/>
                    <w:rFonts w:ascii="Times New Roman" w:hAnsi="Times New Roman" w:cs="Times New Roman"/>
                    <w:sz w:val="24"/>
                    <w:szCs w:val="24"/>
                  </w:rPr>
                  <w:delText>sarah.simms@nicholls.edu</w:delText>
                </w:r>
                <w:r w:rsidDel="00C462F8">
                  <w:rPr>
                    <w:rStyle w:val="Hyperlink"/>
                    <w:rFonts w:ascii="Times New Roman" w:hAnsi="Times New Roman" w:cs="Times New Roman"/>
                    <w:sz w:val="24"/>
                    <w:szCs w:val="24"/>
                  </w:rPr>
                  <w:fldChar w:fldCharType="end"/>
                </w:r>
              </w:del>
            </w:ins>
          </w:p>
          <w:p w:rsidR="005E6F13" w:rsidDel="00C462F8" w:rsidRDefault="005E6F13" w:rsidP="00C462F8">
            <w:pPr>
              <w:rPr>
                <w:ins w:id="1061" w:author="NSUSER" w:date="2017-03-19T19:53:00Z"/>
                <w:del w:id="1062" w:author="Bourgeois, John P." w:date="2017-03-30T08:33:00Z"/>
                <w:rFonts w:ascii="Times New Roman" w:hAnsi="Times New Roman" w:cs="Times New Roman"/>
                <w:sz w:val="24"/>
                <w:szCs w:val="24"/>
              </w:rPr>
              <w:pPrChange w:id="1063" w:author="Bourgeois, John P." w:date="2017-03-30T08:33:00Z">
                <w:pPr/>
              </w:pPrChange>
            </w:pPr>
            <w:ins w:id="1064" w:author="NSUSER" w:date="2017-03-19T19:53:00Z">
              <w:del w:id="1065" w:author="Bourgeois, John P." w:date="2017-03-30T08:33:00Z">
                <w:r w:rsidDel="00C462F8">
                  <w:rPr>
                    <w:rFonts w:ascii="Times New Roman" w:hAnsi="Times New Roman" w:cs="Times New Roman"/>
                    <w:sz w:val="24"/>
                    <w:szCs w:val="24"/>
                  </w:rPr>
                  <w:delText>x4663</w:delText>
                </w:r>
              </w:del>
            </w:ins>
          </w:p>
        </w:tc>
        <w:tc>
          <w:tcPr>
            <w:tcW w:w="3282" w:type="dxa"/>
          </w:tcPr>
          <w:p w:rsidR="005E6F13" w:rsidDel="00C462F8" w:rsidRDefault="005E6F13" w:rsidP="00C462F8">
            <w:pPr>
              <w:rPr>
                <w:ins w:id="1066" w:author="NSUSER" w:date="2017-03-19T19:53:00Z"/>
                <w:del w:id="1067" w:author="Bourgeois, John P." w:date="2017-03-30T08:33:00Z"/>
                <w:rFonts w:ascii="Times New Roman" w:hAnsi="Times New Roman" w:cs="Times New Roman"/>
                <w:sz w:val="24"/>
                <w:szCs w:val="24"/>
              </w:rPr>
              <w:pPrChange w:id="1068" w:author="Bourgeois, John P." w:date="2017-03-30T08:33:00Z">
                <w:pPr/>
              </w:pPrChange>
            </w:pPr>
            <w:ins w:id="1069" w:author="NSUSER" w:date="2017-03-19T19:53:00Z">
              <w:del w:id="1070" w:author="Bourgeois, John P." w:date="2017-03-30T08:33:00Z">
                <w:r w:rsidDel="00C462F8">
                  <w:rPr>
                    <w:rFonts w:ascii="Times New Roman" w:hAnsi="Times New Roman" w:cs="Times New Roman"/>
                    <w:sz w:val="24"/>
                    <w:szCs w:val="24"/>
                  </w:rPr>
                  <w:delText>John Bourgeois</w:delText>
                </w:r>
              </w:del>
            </w:ins>
          </w:p>
          <w:p w:rsidR="005E6F13" w:rsidDel="00C462F8" w:rsidRDefault="005E6F13" w:rsidP="00C462F8">
            <w:pPr>
              <w:rPr>
                <w:ins w:id="1071" w:author="NSUSER" w:date="2017-03-19T19:53:00Z"/>
                <w:del w:id="1072" w:author="Bourgeois, John P." w:date="2017-03-30T08:33:00Z"/>
                <w:rFonts w:ascii="Times New Roman" w:hAnsi="Times New Roman" w:cs="Times New Roman"/>
                <w:sz w:val="24"/>
                <w:szCs w:val="24"/>
              </w:rPr>
              <w:pPrChange w:id="1073" w:author="Bourgeois, John P." w:date="2017-03-30T08:33:00Z">
                <w:pPr/>
              </w:pPrChange>
            </w:pPr>
            <w:ins w:id="1074" w:author="NSUSER" w:date="2017-03-19T19:53:00Z">
              <w:del w:id="1075" w:author="Bourgeois, John P." w:date="2017-03-30T08:33:00Z">
                <w:r w:rsidDel="00C462F8">
                  <w:rPr>
                    <w:rFonts w:asciiTheme="minorHAnsi" w:hAnsiTheme="minorHAnsi" w:cstheme="minorBidi"/>
                    <w:color w:val="auto"/>
                  </w:rPr>
                  <w:fldChar w:fldCharType="begin"/>
                </w:r>
                <w:r w:rsidDel="00C462F8">
                  <w:delInstrText xml:space="preserve"> HYPERLINK "mailto:john.bourgeois@nicholls.edu" </w:delInstrText>
                </w:r>
                <w:r w:rsidDel="00C462F8">
                  <w:rPr>
                    <w:rFonts w:asciiTheme="minorHAnsi" w:hAnsiTheme="minorHAnsi" w:cstheme="minorBidi"/>
                    <w:color w:val="auto"/>
                  </w:rPr>
                  <w:fldChar w:fldCharType="separate"/>
                </w:r>
                <w:r w:rsidRPr="00FF7EED" w:rsidDel="00C462F8">
                  <w:rPr>
                    <w:rStyle w:val="Hyperlink"/>
                    <w:rFonts w:ascii="Times New Roman" w:hAnsi="Times New Roman" w:cs="Times New Roman"/>
                    <w:sz w:val="24"/>
                    <w:szCs w:val="24"/>
                  </w:rPr>
                  <w:delText>john.bourgeois@nicholls.edu</w:delText>
                </w:r>
                <w:r w:rsidDel="00C462F8">
                  <w:rPr>
                    <w:rStyle w:val="Hyperlink"/>
                    <w:rFonts w:ascii="Times New Roman" w:hAnsi="Times New Roman" w:cs="Times New Roman"/>
                    <w:sz w:val="24"/>
                    <w:szCs w:val="24"/>
                  </w:rPr>
                  <w:fldChar w:fldCharType="end"/>
                </w:r>
              </w:del>
            </w:ins>
          </w:p>
          <w:p w:rsidR="005E6F13" w:rsidDel="00C462F8" w:rsidRDefault="005E6F13" w:rsidP="00C462F8">
            <w:pPr>
              <w:rPr>
                <w:ins w:id="1076" w:author="NSUSER" w:date="2017-03-19T19:53:00Z"/>
                <w:del w:id="1077" w:author="Bourgeois, John P." w:date="2017-03-30T08:33:00Z"/>
                <w:rFonts w:ascii="Times New Roman" w:hAnsi="Times New Roman" w:cs="Times New Roman"/>
                <w:sz w:val="24"/>
                <w:szCs w:val="24"/>
              </w:rPr>
              <w:pPrChange w:id="1078" w:author="Bourgeois, John P." w:date="2017-03-30T08:33:00Z">
                <w:pPr/>
              </w:pPrChange>
            </w:pPr>
            <w:ins w:id="1079" w:author="NSUSER" w:date="2017-03-19T19:53:00Z">
              <w:del w:id="1080" w:author="Bourgeois, John P." w:date="2017-03-30T08:33:00Z">
                <w:r w:rsidDel="00C462F8">
                  <w:rPr>
                    <w:rFonts w:ascii="Times New Roman" w:hAnsi="Times New Roman" w:cs="Times New Roman"/>
                    <w:sz w:val="24"/>
                    <w:szCs w:val="24"/>
                  </w:rPr>
                  <w:delText>x4662</w:delText>
                </w:r>
              </w:del>
            </w:ins>
          </w:p>
        </w:tc>
      </w:tr>
    </w:tbl>
    <w:p w:rsidR="005A73C8" w:rsidRPr="005A73C8" w:rsidDel="00C462F8" w:rsidRDefault="005A73C8" w:rsidP="00C462F8">
      <w:pPr>
        <w:rPr>
          <w:ins w:id="1081" w:author="NSUSER" w:date="2017-03-19T19:48:00Z"/>
          <w:del w:id="1082" w:author="Bourgeois, John P." w:date="2017-03-30T08:33:00Z"/>
          <w:rFonts w:ascii="Times New Roman" w:hAnsi="Times New Roman" w:cs="Times New Roman"/>
          <w:sz w:val="24"/>
          <w:szCs w:val="24"/>
          <w:rPrChange w:id="1083" w:author="NSUSER" w:date="2017-03-19T19:48:00Z">
            <w:rPr>
              <w:ins w:id="1084" w:author="NSUSER" w:date="2017-03-19T19:48:00Z"/>
              <w:del w:id="1085" w:author="Bourgeois, John P." w:date="2017-03-30T08:33:00Z"/>
              <w:rFonts w:ascii="Times New Roman" w:hAnsi="Times New Roman" w:cs="Times New Roman"/>
              <w:b/>
              <w:sz w:val="24"/>
              <w:szCs w:val="24"/>
            </w:rPr>
          </w:rPrChange>
        </w:rPr>
        <w:pPrChange w:id="1086" w:author="Bourgeois, John P." w:date="2017-03-30T08:33:00Z">
          <w:pPr/>
        </w:pPrChange>
      </w:pPr>
      <w:ins w:id="1087" w:author="NSUSER" w:date="2017-03-19T19:48:00Z">
        <w:del w:id="1088" w:author="Bourgeois, John P." w:date="2017-03-30T08:33:00Z">
          <w:r w:rsidDel="00C462F8">
            <w:rPr>
              <w:rFonts w:ascii="Times New Roman" w:hAnsi="Times New Roman" w:cs="Times New Roman"/>
              <w:b/>
              <w:sz w:val="24"/>
              <w:szCs w:val="24"/>
            </w:rPr>
            <w:br w:type="page"/>
          </w:r>
        </w:del>
      </w:ins>
    </w:p>
    <w:p w:rsidR="00F5470B" w:rsidDel="00C462F8" w:rsidRDefault="00BA57B7" w:rsidP="00C462F8">
      <w:pPr>
        <w:rPr>
          <w:ins w:id="1089" w:author="NSUSER" w:date="2017-03-19T20:13:00Z"/>
          <w:del w:id="1090" w:author="Bourgeois, John P." w:date="2017-03-30T08:33:00Z"/>
          <w:rFonts w:ascii="Times New Roman" w:hAnsi="Times New Roman" w:cs="Times New Roman"/>
          <w:b/>
          <w:sz w:val="24"/>
          <w:szCs w:val="24"/>
        </w:rPr>
        <w:pPrChange w:id="1091" w:author="Bourgeois, John P." w:date="2017-03-30T08:33:00Z">
          <w:pPr>
            <w:spacing w:line="240" w:lineRule="auto"/>
            <w:jc w:val="both"/>
          </w:pPr>
        </w:pPrChange>
      </w:pPr>
      <w:ins w:id="1092" w:author="NSUSER" w:date="2017-03-19T19:34:00Z">
        <w:del w:id="1093" w:author="Bourgeois, John P." w:date="2017-03-30T08:33:00Z">
          <w:r w:rsidRPr="00BA57B7" w:rsidDel="00C462F8">
            <w:rPr>
              <w:rFonts w:ascii="Times New Roman" w:hAnsi="Times New Roman" w:cs="Times New Roman"/>
              <w:b/>
              <w:sz w:val="24"/>
              <w:szCs w:val="24"/>
              <w:rPrChange w:id="1094" w:author="NSUSER" w:date="2017-03-19T19:35:00Z">
                <w:rPr>
                  <w:rFonts w:ascii="Times New Roman" w:hAnsi="Times New Roman" w:cs="Times New Roman"/>
                  <w:sz w:val="24"/>
                  <w:szCs w:val="24"/>
                </w:rPr>
              </w:rPrChange>
            </w:rPr>
            <w:lastRenderedPageBreak/>
            <w:delText xml:space="preserve">Appendix </w:delText>
          </w:r>
        </w:del>
      </w:ins>
      <w:ins w:id="1095" w:author="NSUSER" w:date="2017-03-19T19:48:00Z">
        <w:del w:id="1096" w:author="Bourgeois, John P." w:date="2017-03-30T08:33:00Z">
          <w:r w:rsidR="005A73C8" w:rsidDel="00C462F8">
            <w:rPr>
              <w:rFonts w:ascii="Times New Roman" w:hAnsi="Times New Roman" w:cs="Times New Roman"/>
              <w:b/>
              <w:sz w:val="24"/>
              <w:szCs w:val="24"/>
            </w:rPr>
            <w:delText>B</w:delText>
          </w:r>
        </w:del>
      </w:ins>
      <w:ins w:id="1097" w:author="NSUSER" w:date="2017-03-19T19:36:00Z">
        <w:del w:id="1098" w:author="Bourgeois, John P." w:date="2017-03-30T08:33:00Z">
          <w:r w:rsidDel="00C462F8">
            <w:rPr>
              <w:rFonts w:ascii="Times New Roman" w:hAnsi="Times New Roman" w:cs="Times New Roman"/>
              <w:b/>
              <w:sz w:val="24"/>
              <w:szCs w:val="24"/>
            </w:rPr>
            <w:delText>: Quiz</w:delText>
          </w:r>
        </w:del>
      </w:ins>
    </w:p>
    <w:p w:rsidR="00CC0CA6" w:rsidDel="00C462F8" w:rsidRDefault="00BA57B7" w:rsidP="00C462F8">
      <w:pPr>
        <w:rPr>
          <w:ins w:id="1099" w:author="NSUSER" w:date="2017-03-19T19:39:00Z"/>
          <w:del w:id="1100" w:author="Bourgeois, John P." w:date="2017-03-30T08:33:00Z"/>
          <w:rFonts w:ascii="Times New Roman" w:hAnsi="Times New Roman" w:cs="Times New Roman"/>
          <w:sz w:val="24"/>
          <w:szCs w:val="24"/>
        </w:rPr>
        <w:pPrChange w:id="1101" w:author="Bourgeois, John P." w:date="2017-03-30T08:33:00Z">
          <w:pPr>
            <w:spacing w:line="240" w:lineRule="auto"/>
            <w:jc w:val="both"/>
          </w:pPr>
        </w:pPrChange>
      </w:pPr>
      <w:ins w:id="1102" w:author="NSUSER" w:date="2017-03-19T19:38:00Z">
        <w:del w:id="1103" w:author="Bourgeois, John P." w:date="2017-03-30T08:33:00Z">
          <w:r w:rsidRPr="00BA57B7" w:rsidDel="00C462F8">
            <w:rPr>
              <w:rFonts w:ascii="Times New Roman" w:hAnsi="Times New Roman" w:cs="Times New Roman"/>
              <w:sz w:val="24"/>
              <w:szCs w:val="24"/>
              <w:rPrChange w:id="1104" w:author="NSUSER" w:date="2017-03-19T19:39:00Z">
                <w:rPr>
                  <w:rFonts w:ascii="Times New Roman" w:hAnsi="Times New Roman" w:cs="Times New Roman"/>
                  <w:b/>
                  <w:sz w:val="24"/>
                  <w:szCs w:val="24"/>
                </w:rPr>
              </w:rPrChange>
            </w:rPr>
            <w:delText>The following questions were given to the students as a quiz. Here the questions are listed along with the SLO they were aligned to.</w:delText>
          </w:r>
        </w:del>
      </w:ins>
      <w:ins w:id="1105" w:author="NSUSER" w:date="2017-03-19T19:39:00Z">
        <w:del w:id="1106" w:author="Bourgeois, John P." w:date="2017-03-30T08:33:00Z">
          <w:r w:rsidDel="00C462F8">
            <w:rPr>
              <w:rFonts w:ascii="Times New Roman" w:hAnsi="Times New Roman" w:cs="Times New Roman"/>
              <w:sz w:val="24"/>
              <w:szCs w:val="24"/>
            </w:rPr>
            <w:delText xml:space="preserve"> Correct answers are bold.</w:delText>
          </w:r>
        </w:del>
      </w:ins>
    </w:p>
    <w:p w:rsidR="00BA57B7" w:rsidRPr="00FD2697" w:rsidDel="00C462F8" w:rsidRDefault="00BA57B7" w:rsidP="00C462F8">
      <w:pPr>
        <w:rPr>
          <w:ins w:id="1107" w:author="NSUSER" w:date="2017-03-19T19:39:00Z"/>
          <w:del w:id="1108" w:author="Bourgeois, John P." w:date="2017-03-30T08:33:00Z"/>
          <w:rFonts w:ascii="Times New Roman" w:eastAsia="Times New Roman" w:hAnsi="Times New Roman" w:cs="Times New Roman"/>
          <w:color w:val="222222"/>
          <w:sz w:val="24"/>
          <w:szCs w:val="24"/>
        </w:rPr>
        <w:pPrChange w:id="1109" w:author="Bourgeois, John P." w:date="2017-03-30T08:33:00Z">
          <w:pPr>
            <w:shd w:val="clear" w:color="auto" w:fill="FFFFFF"/>
            <w:spacing w:after="0" w:line="240" w:lineRule="auto"/>
          </w:pPr>
        </w:pPrChange>
      </w:pPr>
      <w:ins w:id="1110" w:author="NSUSER" w:date="2017-03-19T19:39:00Z">
        <w:del w:id="1111" w:author="Bourgeois, John P." w:date="2017-03-30T08:33:00Z">
          <w:r w:rsidRPr="00BA57B7" w:rsidDel="00C462F8">
            <w:rPr>
              <w:rFonts w:ascii="Times New Roman" w:eastAsia="Times New Roman" w:hAnsi="Times New Roman" w:cs="Times New Roman"/>
              <w:color w:val="222222"/>
              <w:sz w:val="24"/>
              <w:szCs w:val="24"/>
              <w:rPrChange w:id="1112" w:author="NSUSER" w:date="2017-03-19T19:40:00Z">
                <w:rPr>
                  <w:rFonts w:ascii="Times New Roman" w:eastAsia="Times New Roman" w:hAnsi="Times New Roman" w:cs="Times New Roman"/>
                  <w:b/>
                  <w:color w:val="222222"/>
                  <w:sz w:val="24"/>
                  <w:szCs w:val="24"/>
                </w:rPr>
              </w:rPrChange>
            </w:rPr>
            <w:delText>SLO 1: Students will be able to apply the parts of the CRAAP method.</w:delText>
          </w:r>
        </w:del>
      </w:ins>
    </w:p>
    <w:p w:rsidR="00BA57B7" w:rsidRPr="00FD2697" w:rsidDel="00C462F8" w:rsidRDefault="00BA57B7" w:rsidP="00C462F8">
      <w:pPr>
        <w:rPr>
          <w:ins w:id="1113" w:author="NSUSER" w:date="2017-03-19T19:39:00Z"/>
          <w:del w:id="1114" w:author="Bourgeois, John P." w:date="2017-03-30T08:33:00Z"/>
          <w:rFonts w:ascii="Times New Roman" w:eastAsia="Times New Roman" w:hAnsi="Times New Roman" w:cs="Times New Roman"/>
          <w:color w:val="222222"/>
          <w:sz w:val="24"/>
          <w:szCs w:val="24"/>
        </w:rPr>
        <w:pPrChange w:id="1115" w:author="Bourgeois, John P." w:date="2017-03-30T08:33:00Z">
          <w:pPr>
            <w:pStyle w:val="ListParagraph"/>
            <w:numPr>
              <w:numId w:val="3"/>
            </w:numPr>
            <w:shd w:val="clear" w:color="auto" w:fill="FFFFFF"/>
            <w:spacing w:after="0" w:line="240" w:lineRule="auto"/>
            <w:ind w:hanging="360"/>
          </w:pPr>
        </w:pPrChange>
      </w:pPr>
      <w:ins w:id="1116" w:author="NSUSER" w:date="2017-03-19T19:39:00Z">
        <w:del w:id="1117" w:author="Bourgeois, John P." w:date="2017-03-30T08:33:00Z">
          <w:r w:rsidRPr="00FD2697" w:rsidDel="00C462F8">
            <w:rPr>
              <w:rFonts w:ascii="Times New Roman" w:eastAsia="Times New Roman" w:hAnsi="Times New Roman" w:cs="Times New Roman"/>
              <w:color w:val="222222"/>
              <w:sz w:val="24"/>
              <w:szCs w:val="24"/>
            </w:rPr>
            <w:delText>For a paper on drinking and college students, which of the following would be the best website to find authoritative information on the medical effects of alcohol use?</w:delText>
          </w:r>
        </w:del>
      </w:ins>
    </w:p>
    <w:p w:rsidR="00BA57B7" w:rsidRPr="00FD2697" w:rsidDel="00C462F8" w:rsidRDefault="00BA57B7" w:rsidP="00C462F8">
      <w:pPr>
        <w:rPr>
          <w:ins w:id="1118" w:author="NSUSER" w:date="2017-03-19T19:39:00Z"/>
          <w:del w:id="1119" w:author="Bourgeois, John P." w:date="2017-03-30T08:33:00Z"/>
          <w:rFonts w:ascii="Times New Roman" w:eastAsia="Times New Roman" w:hAnsi="Times New Roman" w:cs="Times New Roman"/>
          <w:color w:val="222222"/>
          <w:sz w:val="24"/>
          <w:szCs w:val="24"/>
        </w:rPr>
        <w:pPrChange w:id="1120" w:author="Bourgeois, John P." w:date="2017-03-30T08:33:00Z">
          <w:pPr>
            <w:pStyle w:val="ListParagraph"/>
            <w:numPr>
              <w:ilvl w:val="1"/>
              <w:numId w:val="3"/>
            </w:numPr>
            <w:shd w:val="clear" w:color="auto" w:fill="FFFFFF"/>
            <w:spacing w:after="0" w:line="240" w:lineRule="auto"/>
            <w:ind w:left="1440" w:hanging="360"/>
          </w:pPr>
        </w:pPrChange>
      </w:pPr>
      <w:ins w:id="1121" w:author="NSUSER" w:date="2017-03-19T19:39:00Z">
        <w:del w:id="1122" w:author="Bourgeois, John P." w:date="2017-03-30T08:33:00Z">
          <w:r w:rsidRPr="00FD2697" w:rsidDel="00C462F8">
            <w:rPr>
              <w:rFonts w:ascii="Times New Roman" w:eastAsia="Times New Roman" w:hAnsi="Times New Roman" w:cs="Times New Roman"/>
              <w:color w:val="222222"/>
              <w:sz w:val="24"/>
              <w:szCs w:val="24"/>
            </w:rPr>
            <w:delText xml:space="preserve">American Mental Health Counselors Association – </w:delText>
          </w:r>
          <w:r w:rsidRPr="00FD2697" w:rsidDel="00C462F8">
            <w:fldChar w:fldCharType="begin"/>
          </w:r>
          <w:r w:rsidRPr="00FD2697" w:rsidDel="00C462F8">
            <w:rPr>
              <w:rFonts w:ascii="Times New Roman" w:hAnsi="Times New Roman" w:cs="Times New Roman"/>
              <w:sz w:val="24"/>
              <w:szCs w:val="24"/>
            </w:rPr>
            <w:delInstrText xml:space="preserve"> HYPERLINK "http://www.amhca.org" </w:delInstrText>
          </w:r>
          <w:r w:rsidRPr="00FD2697" w:rsidDel="00C462F8">
            <w:fldChar w:fldCharType="separate"/>
          </w:r>
          <w:r w:rsidRPr="00FD2697" w:rsidDel="00C462F8">
            <w:rPr>
              <w:rStyle w:val="Hyperlink"/>
              <w:rFonts w:ascii="Times New Roman" w:eastAsia="Times New Roman" w:hAnsi="Times New Roman" w:cs="Times New Roman"/>
              <w:sz w:val="24"/>
              <w:szCs w:val="24"/>
            </w:rPr>
            <w:delText>www.amhca.org</w:delText>
          </w:r>
          <w:r w:rsidRPr="00FD2697" w:rsidDel="00C462F8">
            <w:rPr>
              <w:rStyle w:val="Hyperlink"/>
              <w:rFonts w:ascii="Times New Roman" w:eastAsia="Times New Roman" w:hAnsi="Times New Roman" w:cs="Times New Roman"/>
              <w:sz w:val="24"/>
              <w:szCs w:val="24"/>
            </w:rPr>
            <w:fldChar w:fldCharType="end"/>
          </w:r>
        </w:del>
      </w:ins>
    </w:p>
    <w:p w:rsidR="00BA57B7" w:rsidRPr="00FD2697" w:rsidDel="00C462F8" w:rsidRDefault="00BA57B7" w:rsidP="00C462F8">
      <w:pPr>
        <w:rPr>
          <w:ins w:id="1123" w:author="NSUSER" w:date="2017-03-19T19:39:00Z"/>
          <w:del w:id="1124" w:author="Bourgeois, John P." w:date="2017-03-30T08:33:00Z"/>
          <w:rFonts w:ascii="Times New Roman" w:eastAsia="Times New Roman" w:hAnsi="Times New Roman" w:cs="Times New Roman"/>
          <w:b/>
          <w:color w:val="222222"/>
          <w:sz w:val="24"/>
          <w:szCs w:val="24"/>
        </w:rPr>
        <w:pPrChange w:id="1125" w:author="Bourgeois, John P." w:date="2017-03-30T08:33:00Z">
          <w:pPr>
            <w:pStyle w:val="ListParagraph"/>
            <w:numPr>
              <w:ilvl w:val="1"/>
              <w:numId w:val="3"/>
            </w:numPr>
            <w:shd w:val="clear" w:color="auto" w:fill="FFFFFF"/>
            <w:spacing w:after="0" w:line="240" w:lineRule="auto"/>
            <w:ind w:left="1440" w:hanging="360"/>
          </w:pPr>
        </w:pPrChange>
      </w:pPr>
      <w:ins w:id="1126" w:author="NSUSER" w:date="2017-03-19T19:39:00Z">
        <w:del w:id="1127" w:author="Bourgeois, John P." w:date="2017-03-30T08:33:00Z">
          <w:r w:rsidRPr="00FD2697" w:rsidDel="00C462F8">
            <w:rPr>
              <w:rFonts w:ascii="Times New Roman" w:eastAsia="Times New Roman" w:hAnsi="Times New Roman" w:cs="Times New Roman"/>
              <w:b/>
              <w:color w:val="222222"/>
              <w:sz w:val="24"/>
              <w:szCs w:val="24"/>
            </w:rPr>
            <w:delText xml:space="preserve">National Institutes of Health – </w:delText>
          </w:r>
          <w:r w:rsidRPr="00FD2697" w:rsidDel="00C462F8">
            <w:fldChar w:fldCharType="begin"/>
          </w:r>
          <w:r w:rsidRPr="00FD2697" w:rsidDel="00C462F8">
            <w:rPr>
              <w:rFonts w:ascii="Times New Roman" w:hAnsi="Times New Roman" w:cs="Times New Roman"/>
              <w:sz w:val="24"/>
              <w:szCs w:val="24"/>
            </w:rPr>
            <w:delInstrText xml:space="preserve"> HYPERLINK "http://www.nih.gov" </w:delInstrText>
          </w:r>
          <w:r w:rsidRPr="00FD2697" w:rsidDel="00C462F8">
            <w:fldChar w:fldCharType="separate"/>
          </w:r>
          <w:r w:rsidRPr="00FD2697" w:rsidDel="00C462F8">
            <w:rPr>
              <w:rStyle w:val="Hyperlink"/>
              <w:rFonts w:ascii="Times New Roman" w:eastAsia="Times New Roman" w:hAnsi="Times New Roman" w:cs="Times New Roman"/>
              <w:b/>
              <w:sz w:val="24"/>
              <w:szCs w:val="24"/>
            </w:rPr>
            <w:delText>www.nih.gov</w:delText>
          </w:r>
          <w:r w:rsidRPr="00FD2697" w:rsidDel="00C462F8">
            <w:rPr>
              <w:rStyle w:val="Hyperlink"/>
              <w:rFonts w:ascii="Times New Roman" w:eastAsia="Times New Roman" w:hAnsi="Times New Roman" w:cs="Times New Roman"/>
              <w:b/>
              <w:sz w:val="24"/>
              <w:szCs w:val="24"/>
            </w:rPr>
            <w:fldChar w:fldCharType="end"/>
          </w:r>
        </w:del>
      </w:ins>
    </w:p>
    <w:p w:rsidR="00BA57B7" w:rsidRPr="00F5470B" w:rsidDel="00C462F8" w:rsidRDefault="00BA57B7" w:rsidP="00C462F8">
      <w:pPr>
        <w:rPr>
          <w:ins w:id="1128" w:author="NSUSER" w:date="2017-03-19T19:39:00Z"/>
          <w:del w:id="1129" w:author="Bourgeois, John P." w:date="2017-03-30T08:33:00Z"/>
          <w:rFonts w:ascii="Times New Roman" w:eastAsia="Times New Roman" w:hAnsi="Times New Roman" w:cs="Times New Roman"/>
          <w:color w:val="222222"/>
          <w:sz w:val="24"/>
          <w:szCs w:val="24"/>
        </w:rPr>
        <w:pPrChange w:id="1130" w:author="Bourgeois, John P." w:date="2017-03-30T08:33:00Z">
          <w:pPr>
            <w:shd w:val="clear" w:color="auto" w:fill="FFFFFF"/>
            <w:spacing w:after="0" w:line="240" w:lineRule="auto"/>
          </w:pPr>
        </w:pPrChange>
      </w:pPr>
      <w:ins w:id="1131" w:author="NSUSER" w:date="2017-03-19T19:39:00Z">
        <w:del w:id="1132" w:author="Bourgeois, John P." w:date="2017-03-30T08:33:00Z">
          <w:r w:rsidRPr="00F5470B" w:rsidDel="00C462F8">
            <w:rPr>
              <w:rFonts w:ascii="Times New Roman" w:eastAsia="Times New Roman" w:hAnsi="Times New Roman" w:cs="Times New Roman"/>
              <w:color w:val="222222"/>
              <w:sz w:val="24"/>
              <w:szCs w:val="24"/>
            </w:rPr>
            <w:delText xml:space="preserve">Mothers Against Drunk Driving – </w:delText>
          </w:r>
          <w:r w:rsidRPr="00F5470B" w:rsidDel="00C462F8">
            <w:fldChar w:fldCharType="begin"/>
          </w:r>
          <w:r w:rsidRPr="00F5470B" w:rsidDel="00C462F8">
            <w:rPr>
              <w:rFonts w:ascii="Times New Roman" w:hAnsi="Times New Roman" w:cs="Times New Roman"/>
              <w:sz w:val="24"/>
              <w:szCs w:val="24"/>
            </w:rPr>
            <w:delInstrText xml:space="preserve"> HYPERLINK "http://www.madd.org" </w:delInstrText>
          </w:r>
          <w:r w:rsidRPr="00F5470B" w:rsidDel="00C462F8">
            <w:fldChar w:fldCharType="separate"/>
          </w:r>
          <w:r w:rsidRPr="00F5470B" w:rsidDel="00C462F8">
            <w:rPr>
              <w:rStyle w:val="Hyperlink"/>
              <w:rFonts w:ascii="Times New Roman" w:eastAsia="Times New Roman" w:hAnsi="Times New Roman" w:cs="Times New Roman"/>
              <w:sz w:val="24"/>
              <w:szCs w:val="24"/>
            </w:rPr>
            <w:delText>www.madd.org</w:delText>
          </w:r>
          <w:r w:rsidRPr="00F5470B" w:rsidDel="00C462F8">
            <w:rPr>
              <w:rStyle w:val="Hyperlink"/>
              <w:rFonts w:ascii="Times New Roman" w:eastAsia="Times New Roman" w:hAnsi="Times New Roman" w:cs="Times New Roman"/>
              <w:sz w:val="24"/>
              <w:szCs w:val="24"/>
            </w:rPr>
            <w:fldChar w:fldCharType="end"/>
          </w:r>
        </w:del>
      </w:ins>
    </w:p>
    <w:p w:rsidR="00BA57B7" w:rsidRPr="00FD2697" w:rsidDel="00C462F8" w:rsidRDefault="00BA57B7" w:rsidP="00C462F8">
      <w:pPr>
        <w:rPr>
          <w:ins w:id="1133" w:author="NSUSER" w:date="2017-03-19T19:39:00Z"/>
          <w:del w:id="1134" w:author="Bourgeois, John P." w:date="2017-03-30T08:33:00Z"/>
          <w:rFonts w:ascii="Times New Roman" w:eastAsia="Times New Roman" w:hAnsi="Times New Roman" w:cs="Times New Roman"/>
          <w:color w:val="222222"/>
          <w:sz w:val="24"/>
          <w:szCs w:val="24"/>
        </w:rPr>
        <w:pPrChange w:id="1135" w:author="Bourgeois, John P." w:date="2017-03-30T08:33:00Z">
          <w:pPr>
            <w:pStyle w:val="ListParagraph"/>
            <w:numPr>
              <w:numId w:val="3"/>
            </w:numPr>
            <w:shd w:val="clear" w:color="auto" w:fill="FFFFFF"/>
            <w:spacing w:after="0" w:line="240" w:lineRule="auto"/>
            <w:ind w:hanging="360"/>
          </w:pPr>
        </w:pPrChange>
      </w:pPr>
      <w:ins w:id="1136" w:author="NSUSER" w:date="2017-03-19T19:39:00Z">
        <w:del w:id="1137" w:author="Bourgeois, John P." w:date="2017-03-30T08:33:00Z">
          <w:r w:rsidRPr="00FD2697" w:rsidDel="00C462F8">
            <w:rPr>
              <w:rFonts w:ascii="Times New Roman" w:eastAsia="Times New Roman" w:hAnsi="Times New Roman" w:cs="Times New Roman"/>
              <w:color w:val="222222"/>
              <w:sz w:val="24"/>
              <w:szCs w:val="24"/>
            </w:rPr>
            <w:delText>You are writing a paper about gun violence and you use information from the National Rifle Association (NRA) website. In this case, which of the following evaluation criteria is the most important to consider?</w:delText>
          </w:r>
        </w:del>
      </w:ins>
    </w:p>
    <w:p w:rsidR="00BA57B7" w:rsidRPr="00FD2697" w:rsidDel="00C462F8" w:rsidRDefault="00BA57B7" w:rsidP="00C462F8">
      <w:pPr>
        <w:rPr>
          <w:ins w:id="1138" w:author="NSUSER" w:date="2017-03-19T19:39:00Z"/>
          <w:del w:id="1139" w:author="Bourgeois, John P." w:date="2017-03-30T08:33:00Z"/>
          <w:rFonts w:ascii="Times New Roman" w:eastAsia="Times New Roman" w:hAnsi="Times New Roman" w:cs="Times New Roman"/>
          <w:b/>
          <w:color w:val="222222"/>
          <w:sz w:val="24"/>
          <w:szCs w:val="24"/>
        </w:rPr>
        <w:pPrChange w:id="1140" w:author="Bourgeois, John P." w:date="2017-03-30T08:33:00Z">
          <w:pPr>
            <w:pStyle w:val="ListParagraph"/>
            <w:numPr>
              <w:ilvl w:val="1"/>
              <w:numId w:val="3"/>
            </w:numPr>
            <w:shd w:val="clear" w:color="auto" w:fill="FFFFFF"/>
            <w:spacing w:after="0" w:line="240" w:lineRule="auto"/>
            <w:ind w:left="1440" w:hanging="360"/>
          </w:pPr>
        </w:pPrChange>
      </w:pPr>
      <w:ins w:id="1141" w:author="NSUSER" w:date="2017-03-19T19:39:00Z">
        <w:del w:id="1142" w:author="Bourgeois, John P." w:date="2017-03-30T08:33:00Z">
          <w:r w:rsidRPr="00FD2697" w:rsidDel="00C462F8">
            <w:rPr>
              <w:rFonts w:ascii="Times New Roman" w:eastAsia="Times New Roman" w:hAnsi="Times New Roman" w:cs="Times New Roman"/>
              <w:b/>
              <w:color w:val="222222"/>
              <w:sz w:val="24"/>
              <w:szCs w:val="24"/>
            </w:rPr>
            <w:delText>Purpose</w:delText>
          </w:r>
        </w:del>
      </w:ins>
    </w:p>
    <w:p w:rsidR="00BA57B7" w:rsidRPr="00FD2697" w:rsidDel="00C462F8" w:rsidRDefault="00BA57B7" w:rsidP="00C462F8">
      <w:pPr>
        <w:rPr>
          <w:ins w:id="1143" w:author="NSUSER" w:date="2017-03-19T19:39:00Z"/>
          <w:del w:id="1144" w:author="Bourgeois, John P." w:date="2017-03-30T08:33:00Z"/>
          <w:rFonts w:ascii="Times New Roman" w:eastAsia="Times New Roman" w:hAnsi="Times New Roman" w:cs="Times New Roman"/>
          <w:color w:val="222222"/>
          <w:sz w:val="24"/>
          <w:szCs w:val="24"/>
        </w:rPr>
        <w:pPrChange w:id="1145" w:author="Bourgeois, John P." w:date="2017-03-30T08:33:00Z">
          <w:pPr>
            <w:pStyle w:val="ListParagraph"/>
            <w:numPr>
              <w:ilvl w:val="1"/>
              <w:numId w:val="3"/>
            </w:numPr>
            <w:shd w:val="clear" w:color="auto" w:fill="FFFFFF"/>
            <w:spacing w:after="0" w:line="240" w:lineRule="auto"/>
            <w:ind w:left="1440" w:hanging="360"/>
          </w:pPr>
        </w:pPrChange>
      </w:pPr>
      <w:ins w:id="1146" w:author="NSUSER" w:date="2017-03-19T19:39:00Z">
        <w:del w:id="1147" w:author="Bourgeois, John P." w:date="2017-03-30T08:33:00Z">
          <w:r w:rsidRPr="00FD2697" w:rsidDel="00C462F8">
            <w:rPr>
              <w:rFonts w:ascii="Times New Roman" w:eastAsia="Times New Roman" w:hAnsi="Times New Roman" w:cs="Times New Roman"/>
              <w:color w:val="222222"/>
              <w:sz w:val="24"/>
              <w:szCs w:val="24"/>
            </w:rPr>
            <w:delText>Relevance</w:delText>
          </w:r>
        </w:del>
      </w:ins>
    </w:p>
    <w:p w:rsidR="00BA57B7" w:rsidRPr="00F5470B" w:rsidDel="00C462F8" w:rsidRDefault="00BA57B7" w:rsidP="00C462F8">
      <w:pPr>
        <w:rPr>
          <w:ins w:id="1148" w:author="NSUSER" w:date="2017-03-19T19:39:00Z"/>
          <w:del w:id="1149" w:author="Bourgeois, John P." w:date="2017-03-30T08:33:00Z"/>
          <w:rFonts w:ascii="Times New Roman" w:eastAsia="Times New Roman" w:hAnsi="Times New Roman" w:cs="Times New Roman"/>
          <w:color w:val="222222"/>
          <w:sz w:val="24"/>
          <w:szCs w:val="24"/>
        </w:rPr>
        <w:pPrChange w:id="1150" w:author="Bourgeois, John P." w:date="2017-03-30T08:33:00Z">
          <w:pPr>
            <w:shd w:val="clear" w:color="auto" w:fill="FFFFFF"/>
            <w:spacing w:after="0" w:line="240" w:lineRule="auto"/>
          </w:pPr>
        </w:pPrChange>
      </w:pPr>
      <w:ins w:id="1151" w:author="NSUSER" w:date="2017-03-19T19:39:00Z">
        <w:del w:id="1152" w:author="Bourgeois, John P." w:date="2017-03-30T08:33:00Z">
          <w:r w:rsidRPr="00F5470B" w:rsidDel="00C462F8">
            <w:rPr>
              <w:rFonts w:ascii="Times New Roman" w:eastAsia="Times New Roman" w:hAnsi="Times New Roman" w:cs="Times New Roman"/>
              <w:color w:val="222222"/>
              <w:sz w:val="24"/>
              <w:szCs w:val="24"/>
            </w:rPr>
            <w:delText>Currency</w:delText>
          </w:r>
        </w:del>
      </w:ins>
    </w:p>
    <w:p w:rsidR="00BA57B7" w:rsidRPr="00FD2697" w:rsidDel="00C462F8" w:rsidRDefault="00BA57B7" w:rsidP="00C462F8">
      <w:pPr>
        <w:rPr>
          <w:ins w:id="1153" w:author="NSUSER" w:date="2017-03-19T19:39:00Z"/>
          <w:del w:id="1154" w:author="Bourgeois, John P." w:date="2017-03-30T08:33:00Z"/>
          <w:rFonts w:ascii="Times New Roman" w:eastAsia="Times New Roman" w:hAnsi="Times New Roman" w:cs="Times New Roman"/>
          <w:color w:val="222222"/>
          <w:sz w:val="24"/>
          <w:szCs w:val="24"/>
        </w:rPr>
        <w:pPrChange w:id="1155" w:author="Bourgeois, John P." w:date="2017-03-30T08:33:00Z">
          <w:pPr>
            <w:pStyle w:val="ListParagraph"/>
            <w:numPr>
              <w:numId w:val="3"/>
            </w:numPr>
            <w:shd w:val="clear" w:color="auto" w:fill="FFFFFF"/>
            <w:spacing w:after="0" w:line="240" w:lineRule="auto"/>
            <w:ind w:hanging="360"/>
          </w:pPr>
        </w:pPrChange>
      </w:pPr>
      <w:ins w:id="1156" w:author="NSUSER" w:date="2017-03-19T19:39:00Z">
        <w:del w:id="1157" w:author="Bourgeois, John P." w:date="2017-03-30T08:33:00Z">
          <w:r w:rsidRPr="00FD2697" w:rsidDel="00C462F8">
            <w:rPr>
              <w:rFonts w:ascii="Times New Roman" w:eastAsia="Times New Roman" w:hAnsi="Times New Roman" w:cs="Times New Roman"/>
              <w:color w:val="222222"/>
              <w:sz w:val="24"/>
              <w:szCs w:val="24"/>
            </w:rPr>
            <w:delText>You are writing a paper on the psychological effects of stress on students. Which of the following statistics would be most useful for your topic?</w:delText>
          </w:r>
        </w:del>
      </w:ins>
    </w:p>
    <w:p w:rsidR="00BA57B7" w:rsidRPr="00FD2697" w:rsidDel="00C462F8" w:rsidRDefault="00BA57B7" w:rsidP="00C462F8">
      <w:pPr>
        <w:rPr>
          <w:ins w:id="1158" w:author="NSUSER" w:date="2017-03-19T19:39:00Z"/>
          <w:del w:id="1159" w:author="Bourgeois, John P." w:date="2017-03-30T08:33:00Z"/>
          <w:rFonts w:ascii="Times New Roman" w:eastAsia="Times New Roman" w:hAnsi="Times New Roman" w:cs="Times New Roman"/>
          <w:color w:val="222222"/>
          <w:sz w:val="24"/>
          <w:szCs w:val="24"/>
        </w:rPr>
        <w:pPrChange w:id="1160" w:author="Bourgeois, John P." w:date="2017-03-30T08:33:00Z">
          <w:pPr>
            <w:pStyle w:val="ListParagraph"/>
            <w:numPr>
              <w:ilvl w:val="1"/>
              <w:numId w:val="3"/>
            </w:numPr>
            <w:shd w:val="clear" w:color="auto" w:fill="FFFFFF"/>
            <w:spacing w:after="0" w:line="240" w:lineRule="auto"/>
            <w:ind w:left="1440" w:hanging="360"/>
          </w:pPr>
        </w:pPrChange>
      </w:pPr>
      <w:ins w:id="1161" w:author="NSUSER" w:date="2017-03-19T19:39:00Z">
        <w:del w:id="1162" w:author="Bourgeois, John P." w:date="2017-03-30T08:33:00Z">
          <w:r w:rsidRPr="00FD2697" w:rsidDel="00C462F8">
            <w:rPr>
              <w:rFonts w:ascii="Times New Roman" w:eastAsia="Times New Roman" w:hAnsi="Times New Roman" w:cs="Times New Roman"/>
              <w:color w:val="222222"/>
              <w:sz w:val="24"/>
              <w:szCs w:val="24"/>
            </w:rPr>
            <w:delText>The percentage of students enrolled at your institution who report drinking alcohol to relieve stress.</w:delText>
          </w:r>
        </w:del>
      </w:ins>
    </w:p>
    <w:p w:rsidR="00BA57B7" w:rsidRPr="00FD2697" w:rsidDel="00C462F8" w:rsidRDefault="00BA57B7" w:rsidP="00C462F8">
      <w:pPr>
        <w:rPr>
          <w:ins w:id="1163" w:author="NSUSER" w:date="2017-03-19T19:39:00Z"/>
          <w:del w:id="1164" w:author="Bourgeois, John P." w:date="2017-03-30T08:33:00Z"/>
          <w:rFonts w:ascii="Times New Roman" w:eastAsia="Times New Roman" w:hAnsi="Times New Roman" w:cs="Times New Roman"/>
          <w:b/>
          <w:color w:val="222222"/>
          <w:sz w:val="24"/>
          <w:szCs w:val="24"/>
        </w:rPr>
        <w:pPrChange w:id="1165" w:author="Bourgeois, John P." w:date="2017-03-30T08:33:00Z">
          <w:pPr>
            <w:pStyle w:val="ListParagraph"/>
            <w:numPr>
              <w:ilvl w:val="1"/>
              <w:numId w:val="3"/>
            </w:numPr>
            <w:shd w:val="clear" w:color="auto" w:fill="FFFFFF"/>
            <w:spacing w:after="0" w:line="240" w:lineRule="auto"/>
            <w:ind w:left="1440" w:hanging="360"/>
          </w:pPr>
        </w:pPrChange>
      </w:pPr>
      <w:ins w:id="1166" w:author="NSUSER" w:date="2017-03-19T19:39:00Z">
        <w:del w:id="1167" w:author="Bourgeois, John P." w:date="2017-03-30T08:33:00Z">
          <w:r w:rsidRPr="00FD2697" w:rsidDel="00C462F8">
            <w:rPr>
              <w:rFonts w:ascii="Times New Roman" w:eastAsia="Times New Roman" w:hAnsi="Times New Roman" w:cs="Times New Roman"/>
              <w:b/>
              <w:color w:val="222222"/>
              <w:sz w:val="24"/>
              <w:szCs w:val="24"/>
            </w:rPr>
            <w:delText>The number of students reporting psychological symptoms of stress in a research survey.</w:delText>
          </w:r>
        </w:del>
      </w:ins>
    </w:p>
    <w:p w:rsidR="00BA57B7" w:rsidRPr="00F5470B" w:rsidDel="00C462F8" w:rsidRDefault="00BA57B7" w:rsidP="00C462F8">
      <w:pPr>
        <w:rPr>
          <w:ins w:id="1168" w:author="NSUSER" w:date="2017-03-19T19:39:00Z"/>
          <w:del w:id="1169" w:author="Bourgeois, John P." w:date="2017-03-30T08:33:00Z"/>
          <w:rFonts w:ascii="Times New Roman" w:eastAsia="Times New Roman" w:hAnsi="Times New Roman" w:cs="Times New Roman"/>
          <w:color w:val="222222"/>
          <w:sz w:val="24"/>
          <w:szCs w:val="24"/>
        </w:rPr>
        <w:pPrChange w:id="1170" w:author="Bourgeois, John P." w:date="2017-03-30T08:33:00Z">
          <w:pPr>
            <w:shd w:val="clear" w:color="auto" w:fill="FFFFFF"/>
            <w:spacing w:after="0" w:line="240" w:lineRule="auto"/>
          </w:pPr>
        </w:pPrChange>
      </w:pPr>
      <w:ins w:id="1171" w:author="NSUSER" w:date="2017-03-19T19:39:00Z">
        <w:del w:id="1172" w:author="Bourgeois, John P." w:date="2017-03-30T08:33:00Z">
          <w:r w:rsidRPr="00F5470B" w:rsidDel="00C462F8">
            <w:rPr>
              <w:rFonts w:ascii="Times New Roman" w:eastAsia="Times New Roman" w:hAnsi="Times New Roman" w:cs="Times New Roman"/>
              <w:color w:val="222222"/>
              <w:sz w:val="24"/>
              <w:szCs w:val="24"/>
            </w:rPr>
            <w:delText xml:space="preserve">The rate of students dropping out after their first year. </w:delText>
          </w:r>
        </w:del>
      </w:ins>
    </w:p>
    <w:p w:rsidR="00BA57B7" w:rsidRPr="00FD2697" w:rsidDel="00C462F8" w:rsidRDefault="00BA57B7" w:rsidP="00C462F8">
      <w:pPr>
        <w:rPr>
          <w:ins w:id="1173" w:author="NSUSER" w:date="2017-03-19T19:39:00Z"/>
          <w:del w:id="1174" w:author="Bourgeois, John P." w:date="2017-03-30T08:33:00Z"/>
          <w:rFonts w:ascii="Times New Roman" w:eastAsia="Times New Roman" w:hAnsi="Times New Roman" w:cs="Times New Roman"/>
          <w:color w:val="222222"/>
          <w:sz w:val="24"/>
          <w:szCs w:val="24"/>
        </w:rPr>
        <w:pPrChange w:id="1175" w:author="Bourgeois, John P." w:date="2017-03-30T08:33:00Z">
          <w:pPr>
            <w:pStyle w:val="ListParagraph"/>
            <w:numPr>
              <w:numId w:val="3"/>
            </w:numPr>
            <w:shd w:val="clear" w:color="auto" w:fill="FFFFFF"/>
            <w:spacing w:after="0" w:line="240" w:lineRule="auto"/>
            <w:ind w:hanging="360"/>
          </w:pPr>
        </w:pPrChange>
      </w:pPr>
      <w:ins w:id="1176" w:author="NSUSER" w:date="2017-03-19T19:39:00Z">
        <w:del w:id="1177" w:author="Bourgeois, John P." w:date="2017-03-30T08:33:00Z">
          <w:r w:rsidRPr="00FD2697" w:rsidDel="00C462F8">
            <w:rPr>
              <w:rFonts w:ascii="Times New Roman" w:eastAsia="Times New Roman" w:hAnsi="Times New Roman" w:cs="Times New Roman"/>
              <w:color w:val="222222"/>
              <w:sz w:val="24"/>
              <w:szCs w:val="24"/>
            </w:rPr>
            <w:delText>Your research topic is the effects of burning coal on air quality. Which source would most likely provide you with objective information for your topic?</w:delText>
          </w:r>
        </w:del>
      </w:ins>
    </w:p>
    <w:p w:rsidR="00BA57B7" w:rsidRPr="00FD2697" w:rsidDel="00C462F8" w:rsidRDefault="00BA57B7" w:rsidP="00C462F8">
      <w:pPr>
        <w:rPr>
          <w:ins w:id="1178" w:author="NSUSER" w:date="2017-03-19T19:39:00Z"/>
          <w:del w:id="1179" w:author="Bourgeois, John P." w:date="2017-03-30T08:33:00Z"/>
          <w:rFonts w:ascii="Times New Roman" w:eastAsia="Times New Roman" w:hAnsi="Times New Roman" w:cs="Times New Roman"/>
          <w:color w:val="222222"/>
          <w:sz w:val="24"/>
          <w:szCs w:val="24"/>
        </w:rPr>
        <w:pPrChange w:id="1180" w:author="Bourgeois, John P." w:date="2017-03-30T08:33:00Z">
          <w:pPr>
            <w:pStyle w:val="ListParagraph"/>
            <w:numPr>
              <w:ilvl w:val="1"/>
              <w:numId w:val="3"/>
            </w:numPr>
            <w:shd w:val="clear" w:color="auto" w:fill="FFFFFF"/>
            <w:spacing w:after="0" w:line="240" w:lineRule="auto"/>
            <w:ind w:left="1440" w:hanging="360"/>
          </w:pPr>
        </w:pPrChange>
      </w:pPr>
      <w:ins w:id="1181" w:author="NSUSER" w:date="2017-03-19T19:39:00Z">
        <w:del w:id="1182" w:author="Bourgeois, John P." w:date="2017-03-30T08:33:00Z">
          <w:r w:rsidRPr="00FD2697" w:rsidDel="00C462F8">
            <w:rPr>
              <w:rFonts w:ascii="Times New Roman" w:eastAsia="Times New Roman" w:hAnsi="Times New Roman" w:cs="Times New Roman"/>
              <w:color w:val="222222"/>
              <w:sz w:val="24"/>
              <w:szCs w:val="24"/>
            </w:rPr>
            <w:delText>An interview with an influential lobbyist on a news program.</w:delText>
          </w:r>
        </w:del>
      </w:ins>
    </w:p>
    <w:p w:rsidR="00BA57B7" w:rsidRPr="00FD2697" w:rsidDel="00C462F8" w:rsidRDefault="00BA57B7" w:rsidP="00C462F8">
      <w:pPr>
        <w:rPr>
          <w:ins w:id="1183" w:author="NSUSER" w:date="2017-03-19T19:39:00Z"/>
          <w:del w:id="1184" w:author="Bourgeois, John P." w:date="2017-03-30T08:33:00Z"/>
          <w:rFonts w:ascii="Times New Roman" w:eastAsia="Times New Roman" w:hAnsi="Times New Roman" w:cs="Times New Roman"/>
          <w:b/>
          <w:color w:val="222222"/>
          <w:sz w:val="24"/>
          <w:szCs w:val="24"/>
        </w:rPr>
        <w:pPrChange w:id="1185" w:author="Bourgeois, John P." w:date="2017-03-30T08:33:00Z">
          <w:pPr>
            <w:pStyle w:val="ListParagraph"/>
            <w:numPr>
              <w:ilvl w:val="1"/>
              <w:numId w:val="3"/>
            </w:numPr>
            <w:shd w:val="clear" w:color="auto" w:fill="FFFFFF"/>
            <w:spacing w:after="0" w:line="240" w:lineRule="auto"/>
            <w:ind w:left="1440" w:hanging="360"/>
          </w:pPr>
        </w:pPrChange>
      </w:pPr>
      <w:ins w:id="1186" w:author="NSUSER" w:date="2017-03-19T19:39:00Z">
        <w:del w:id="1187" w:author="Bourgeois, John P." w:date="2017-03-30T08:33:00Z">
          <w:r w:rsidRPr="00FD2697" w:rsidDel="00C462F8">
            <w:rPr>
              <w:rFonts w:ascii="Times New Roman" w:eastAsia="Times New Roman" w:hAnsi="Times New Roman" w:cs="Times New Roman"/>
              <w:b/>
              <w:color w:val="222222"/>
              <w:sz w:val="24"/>
              <w:szCs w:val="24"/>
            </w:rPr>
            <w:delText>A study featured in a peer reviewed periodical.</w:delText>
          </w:r>
        </w:del>
      </w:ins>
    </w:p>
    <w:p w:rsidR="00BA57B7" w:rsidRPr="00F5470B" w:rsidDel="00C462F8" w:rsidRDefault="00BA57B7" w:rsidP="00C462F8">
      <w:pPr>
        <w:rPr>
          <w:ins w:id="1188" w:author="NSUSER" w:date="2017-03-19T19:39:00Z"/>
          <w:del w:id="1189" w:author="Bourgeois, John P." w:date="2017-03-30T08:33:00Z"/>
          <w:rFonts w:ascii="Times New Roman" w:eastAsia="Times New Roman" w:hAnsi="Times New Roman" w:cs="Times New Roman"/>
          <w:color w:val="222222"/>
          <w:sz w:val="24"/>
          <w:szCs w:val="24"/>
        </w:rPr>
        <w:pPrChange w:id="1190" w:author="Bourgeois, John P." w:date="2017-03-30T08:33:00Z">
          <w:pPr>
            <w:shd w:val="clear" w:color="auto" w:fill="FFFFFF"/>
            <w:spacing w:after="0" w:line="240" w:lineRule="auto"/>
          </w:pPr>
        </w:pPrChange>
      </w:pPr>
      <w:ins w:id="1191" w:author="NSUSER" w:date="2017-03-19T19:39:00Z">
        <w:del w:id="1192" w:author="Bourgeois, John P." w:date="2017-03-30T08:33:00Z">
          <w:r w:rsidRPr="00F5470B" w:rsidDel="00C462F8">
            <w:rPr>
              <w:rFonts w:ascii="Times New Roman" w:eastAsia="Times New Roman" w:hAnsi="Times New Roman" w:cs="Times New Roman"/>
              <w:color w:val="222222"/>
              <w:sz w:val="24"/>
              <w:szCs w:val="24"/>
            </w:rPr>
            <w:delText xml:space="preserve">The latest annual report from a major automobile manufacturer. </w:delText>
          </w:r>
        </w:del>
      </w:ins>
    </w:p>
    <w:p w:rsidR="00BA57B7" w:rsidRPr="00FD2697" w:rsidDel="00C462F8" w:rsidRDefault="00BA57B7" w:rsidP="00C462F8">
      <w:pPr>
        <w:rPr>
          <w:ins w:id="1193" w:author="NSUSER" w:date="2017-03-19T19:39:00Z"/>
          <w:del w:id="1194" w:author="Bourgeois, John P." w:date="2017-03-30T08:33:00Z"/>
          <w:rFonts w:ascii="Times New Roman" w:hAnsi="Times New Roman" w:cs="Times New Roman"/>
          <w:sz w:val="24"/>
          <w:szCs w:val="24"/>
        </w:rPr>
        <w:pPrChange w:id="1195" w:author="Bourgeois, John P." w:date="2017-03-30T08:33:00Z">
          <w:pPr>
            <w:pStyle w:val="ListParagraph"/>
            <w:numPr>
              <w:numId w:val="3"/>
            </w:numPr>
            <w:shd w:val="clear" w:color="auto" w:fill="FFFFFF"/>
            <w:spacing w:after="0" w:line="240" w:lineRule="auto"/>
            <w:ind w:hanging="360"/>
          </w:pPr>
        </w:pPrChange>
      </w:pPr>
      <w:ins w:id="1196" w:author="NSUSER" w:date="2017-03-19T19:39:00Z">
        <w:del w:id="1197" w:author="Bourgeois, John P." w:date="2017-03-30T08:33:00Z">
          <w:r w:rsidRPr="00FD2697" w:rsidDel="00C462F8">
            <w:rPr>
              <w:rFonts w:ascii="Times New Roman" w:eastAsia="Times New Roman" w:hAnsi="Times New Roman" w:cs="Times New Roman"/>
              <w:color w:val="222222"/>
              <w:sz w:val="24"/>
              <w:szCs w:val="24"/>
            </w:rPr>
            <w:delText>Generally speaking, which of the following would be the worst resource for your paper on the use of technology in medicine:</w:delText>
          </w:r>
        </w:del>
      </w:ins>
    </w:p>
    <w:p w:rsidR="00BA57B7" w:rsidRPr="00FD2697" w:rsidDel="00C462F8" w:rsidRDefault="00BA57B7" w:rsidP="00C462F8">
      <w:pPr>
        <w:rPr>
          <w:ins w:id="1198" w:author="NSUSER" w:date="2017-03-19T19:39:00Z"/>
          <w:del w:id="1199" w:author="Bourgeois, John P." w:date="2017-03-30T08:33:00Z"/>
          <w:rFonts w:ascii="Times New Roman" w:hAnsi="Times New Roman" w:cs="Times New Roman"/>
          <w:b/>
          <w:sz w:val="24"/>
          <w:szCs w:val="24"/>
        </w:rPr>
        <w:pPrChange w:id="1200" w:author="Bourgeois, John P." w:date="2017-03-30T08:33:00Z">
          <w:pPr>
            <w:pStyle w:val="ListParagraph"/>
            <w:numPr>
              <w:ilvl w:val="1"/>
              <w:numId w:val="3"/>
            </w:numPr>
            <w:shd w:val="clear" w:color="auto" w:fill="FFFFFF"/>
            <w:spacing w:after="0" w:line="240" w:lineRule="auto"/>
            <w:ind w:left="1440" w:hanging="360"/>
          </w:pPr>
        </w:pPrChange>
      </w:pPr>
      <w:ins w:id="1201" w:author="NSUSER" w:date="2017-03-19T19:39:00Z">
        <w:del w:id="1202" w:author="Bourgeois, John P." w:date="2017-03-30T08:33:00Z">
          <w:r w:rsidRPr="00FD2697" w:rsidDel="00C462F8">
            <w:rPr>
              <w:rFonts w:ascii="Times New Roman" w:eastAsia="Times New Roman" w:hAnsi="Times New Roman" w:cs="Times New Roman"/>
              <w:b/>
              <w:color w:val="222222"/>
              <w:sz w:val="24"/>
              <w:szCs w:val="24"/>
            </w:rPr>
            <w:delText>A book published in 1978</w:delText>
          </w:r>
        </w:del>
      </w:ins>
    </w:p>
    <w:p w:rsidR="00BA57B7" w:rsidRPr="00FD2697" w:rsidDel="00C462F8" w:rsidRDefault="00BA57B7" w:rsidP="00C462F8">
      <w:pPr>
        <w:rPr>
          <w:ins w:id="1203" w:author="NSUSER" w:date="2017-03-19T19:39:00Z"/>
          <w:del w:id="1204" w:author="Bourgeois, John P." w:date="2017-03-30T08:33:00Z"/>
          <w:rFonts w:ascii="Times New Roman" w:hAnsi="Times New Roman" w:cs="Times New Roman"/>
          <w:sz w:val="24"/>
          <w:szCs w:val="24"/>
        </w:rPr>
        <w:pPrChange w:id="1205" w:author="Bourgeois, John P." w:date="2017-03-30T08:33:00Z">
          <w:pPr>
            <w:pStyle w:val="ListParagraph"/>
            <w:numPr>
              <w:ilvl w:val="1"/>
              <w:numId w:val="3"/>
            </w:numPr>
            <w:shd w:val="clear" w:color="auto" w:fill="FFFFFF"/>
            <w:spacing w:after="0" w:line="240" w:lineRule="auto"/>
            <w:ind w:left="1440" w:hanging="360"/>
          </w:pPr>
        </w:pPrChange>
      </w:pPr>
      <w:ins w:id="1206" w:author="NSUSER" w:date="2017-03-19T19:39:00Z">
        <w:del w:id="1207" w:author="Bourgeois, John P." w:date="2017-03-30T08:33:00Z">
          <w:r w:rsidRPr="00FD2697" w:rsidDel="00C462F8">
            <w:rPr>
              <w:rFonts w:ascii="Times New Roman" w:eastAsia="Times New Roman" w:hAnsi="Times New Roman" w:cs="Times New Roman"/>
              <w:color w:val="222222"/>
              <w:sz w:val="24"/>
              <w:szCs w:val="24"/>
            </w:rPr>
            <w:delText>A scholarly article published in 2005</w:delText>
          </w:r>
        </w:del>
      </w:ins>
    </w:p>
    <w:p w:rsidR="00BA57B7" w:rsidRPr="00FD2697" w:rsidDel="00C462F8" w:rsidRDefault="00BA57B7" w:rsidP="00C462F8">
      <w:pPr>
        <w:rPr>
          <w:ins w:id="1208" w:author="NSUSER" w:date="2017-03-19T19:39:00Z"/>
          <w:del w:id="1209" w:author="Bourgeois, John P." w:date="2017-03-30T08:33:00Z"/>
          <w:rFonts w:ascii="Times New Roman" w:hAnsi="Times New Roman" w:cs="Times New Roman"/>
          <w:sz w:val="24"/>
          <w:szCs w:val="24"/>
        </w:rPr>
        <w:pPrChange w:id="1210" w:author="Bourgeois, John P." w:date="2017-03-30T08:33:00Z">
          <w:pPr>
            <w:pStyle w:val="ListParagraph"/>
            <w:numPr>
              <w:ilvl w:val="1"/>
              <w:numId w:val="3"/>
            </w:numPr>
            <w:shd w:val="clear" w:color="auto" w:fill="FFFFFF"/>
            <w:spacing w:after="0" w:line="240" w:lineRule="auto"/>
            <w:ind w:left="1440" w:hanging="360"/>
          </w:pPr>
        </w:pPrChange>
      </w:pPr>
      <w:ins w:id="1211" w:author="NSUSER" w:date="2017-03-19T19:39:00Z">
        <w:del w:id="1212" w:author="Bourgeois, John P." w:date="2017-03-30T08:33:00Z">
          <w:r w:rsidRPr="00FD2697" w:rsidDel="00C462F8">
            <w:rPr>
              <w:rFonts w:ascii="Times New Roman" w:eastAsia="Times New Roman" w:hAnsi="Times New Roman" w:cs="Times New Roman"/>
              <w:color w:val="222222"/>
              <w:sz w:val="24"/>
              <w:szCs w:val="24"/>
            </w:rPr>
            <w:delText>A newspaper article published in 2013</w:delText>
          </w:r>
        </w:del>
      </w:ins>
    </w:p>
    <w:p w:rsidR="00BA57B7" w:rsidRPr="00FD2697" w:rsidDel="00C462F8" w:rsidRDefault="00BA57B7" w:rsidP="00C462F8">
      <w:pPr>
        <w:rPr>
          <w:ins w:id="1213" w:author="NSUSER" w:date="2017-03-19T19:39:00Z"/>
          <w:del w:id="1214" w:author="Bourgeois, John P." w:date="2017-03-30T08:33:00Z"/>
          <w:rFonts w:ascii="Times New Roman" w:hAnsi="Times New Roman" w:cs="Times New Roman"/>
          <w:sz w:val="24"/>
          <w:szCs w:val="24"/>
        </w:rPr>
        <w:pPrChange w:id="1215" w:author="Bourgeois, John P." w:date="2017-03-30T08:33:00Z">
          <w:pPr>
            <w:shd w:val="clear" w:color="auto" w:fill="FFFFFF"/>
            <w:spacing w:after="0" w:line="240" w:lineRule="auto"/>
          </w:pPr>
        </w:pPrChange>
      </w:pPr>
    </w:p>
    <w:p w:rsidR="00BA57B7" w:rsidRPr="00F5470B" w:rsidDel="00C462F8" w:rsidRDefault="00BA57B7" w:rsidP="00C462F8">
      <w:pPr>
        <w:rPr>
          <w:ins w:id="1216" w:author="NSUSER" w:date="2017-03-19T19:39:00Z"/>
          <w:del w:id="1217" w:author="Bourgeois, John P." w:date="2017-03-30T08:33:00Z"/>
          <w:rFonts w:ascii="Times New Roman" w:eastAsia="Times New Roman" w:hAnsi="Times New Roman" w:cs="Times New Roman"/>
          <w:color w:val="222222"/>
          <w:sz w:val="24"/>
          <w:szCs w:val="24"/>
          <w:rPrChange w:id="1218" w:author="NSUSER" w:date="2017-03-19T20:09:00Z">
            <w:rPr>
              <w:ins w:id="1219" w:author="NSUSER" w:date="2017-03-19T19:39:00Z"/>
              <w:del w:id="1220" w:author="Bourgeois, John P." w:date="2017-03-30T08:33:00Z"/>
              <w:rFonts w:ascii="Times New Roman" w:eastAsia="Times New Roman" w:hAnsi="Times New Roman" w:cs="Times New Roman"/>
              <w:b/>
              <w:color w:val="222222"/>
              <w:sz w:val="24"/>
              <w:szCs w:val="24"/>
            </w:rPr>
          </w:rPrChange>
        </w:rPr>
        <w:pPrChange w:id="1221" w:author="Bourgeois, John P." w:date="2017-03-30T08:33:00Z">
          <w:pPr>
            <w:shd w:val="clear" w:color="auto" w:fill="FFFFFF"/>
            <w:spacing w:after="0" w:line="240" w:lineRule="auto"/>
          </w:pPr>
        </w:pPrChange>
      </w:pPr>
      <w:ins w:id="1222" w:author="NSUSER" w:date="2017-03-19T19:39:00Z">
        <w:del w:id="1223" w:author="Bourgeois, John P." w:date="2017-03-30T08:33:00Z">
          <w:r w:rsidRPr="00BA57B7" w:rsidDel="00C462F8">
            <w:rPr>
              <w:rFonts w:ascii="Times New Roman" w:eastAsia="Times New Roman" w:hAnsi="Times New Roman" w:cs="Times New Roman"/>
              <w:color w:val="222222"/>
              <w:sz w:val="24"/>
              <w:szCs w:val="24"/>
              <w:rPrChange w:id="1224" w:author="NSUSER" w:date="2017-03-19T19:40:00Z">
                <w:rPr>
                  <w:rFonts w:ascii="Times New Roman" w:eastAsia="Times New Roman" w:hAnsi="Times New Roman" w:cs="Times New Roman"/>
                  <w:b/>
                  <w:color w:val="222222"/>
                  <w:sz w:val="24"/>
                  <w:szCs w:val="24"/>
                </w:rPr>
              </w:rPrChange>
            </w:rPr>
            <w:delText xml:space="preserve">SLO 2: Students will be able to identify issues surrounding intellectual property. </w:delText>
          </w:r>
        </w:del>
      </w:ins>
    </w:p>
    <w:p w:rsidR="00BA57B7" w:rsidRPr="00FD2697" w:rsidDel="00C462F8" w:rsidRDefault="00BA57B7" w:rsidP="00C462F8">
      <w:pPr>
        <w:rPr>
          <w:ins w:id="1225" w:author="NSUSER" w:date="2017-03-19T19:39:00Z"/>
          <w:del w:id="1226" w:author="Bourgeois, John P." w:date="2017-03-30T08:33:00Z"/>
          <w:rFonts w:ascii="Times New Roman" w:eastAsia="Times New Roman" w:hAnsi="Times New Roman" w:cs="Times New Roman"/>
          <w:color w:val="222222"/>
          <w:sz w:val="24"/>
          <w:szCs w:val="24"/>
        </w:rPr>
        <w:pPrChange w:id="1227" w:author="Bourgeois, John P." w:date="2017-03-30T08:33:00Z">
          <w:pPr>
            <w:pStyle w:val="ListParagraph"/>
            <w:numPr>
              <w:numId w:val="5"/>
            </w:numPr>
            <w:shd w:val="clear" w:color="auto" w:fill="FFFFFF"/>
            <w:spacing w:after="0" w:line="240" w:lineRule="auto"/>
            <w:ind w:hanging="360"/>
          </w:pPr>
        </w:pPrChange>
      </w:pPr>
      <w:ins w:id="1228" w:author="NSUSER" w:date="2017-03-19T19:39:00Z">
        <w:del w:id="1229" w:author="Bourgeois, John P." w:date="2017-03-30T08:33:00Z">
          <w:r w:rsidRPr="00FD2697" w:rsidDel="00C462F8">
            <w:rPr>
              <w:rFonts w:ascii="Times New Roman" w:eastAsia="Times New Roman" w:hAnsi="Times New Roman" w:cs="Times New Roman"/>
              <w:color w:val="222222"/>
              <w:sz w:val="24"/>
              <w:szCs w:val="24"/>
            </w:rPr>
            <w:delText>What is peer review?</w:delText>
          </w:r>
        </w:del>
      </w:ins>
    </w:p>
    <w:p w:rsidR="00BA57B7" w:rsidRPr="00FD2697" w:rsidDel="00C462F8" w:rsidRDefault="00BA57B7" w:rsidP="00C462F8">
      <w:pPr>
        <w:rPr>
          <w:ins w:id="1230" w:author="NSUSER" w:date="2017-03-19T19:39:00Z"/>
          <w:del w:id="1231" w:author="Bourgeois, John P." w:date="2017-03-30T08:33:00Z"/>
          <w:rFonts w:ascii="Times New Roman" w:eastAsia="Times New Roman" w:hAnsi="Times New Roman" w:cs="Times New Roman"/>
          <w:color w:val="222222"/>
          <w:sz w:val="24"/>
          <w:szCs w:val="24"/>
        </w:rPr>
        <w:pPrChange w:id="1232" w:author="Bourgeois, John P." w:date="2017-03-30T08:33:00Z">
          <w:pPr>
            <w:pStyle w:val="ListParagraph"/>
            <w:numPr>
              <w:ilvl w:val="1"/>
              <w:numId w:val="5"/>
            </w:numPr>
            <w:shd w:val="clear" w:color="auto" w:fill="FFFFFF"/>
            <w:spacing w:after="0" w:line="240" w:lineRule="auto"/>
            <w:ind w:left="1440" w:hanging="360"/>
          </w:pPr>
        </w:pPrChange>
      </w:pPr>
      <w:ins w:id="1233" w:author="NSUSER" w:date="2017-03-19T19:39:00Z">
        <w:del w:id="1234" w:author="Bourgeois, John P." w:date="2017-03-30T08:33:00Z">
          <w:r w:rsidRPr="00FD2697" w:rsidDel="00C462F8">
            <w:rPr>
              <w:rFonts w:ascii="Times New Roman" w:eastAsia="Times New Roman" w:hAnsi="Times New Roman" w:cs="Times New Roman"/>
              <w:color w:val="222222"/>
              <w:sz w:val="24"/>
              <w:szCs w:val="24"/>
            </w:rPr>
            <w:delText>An alternative way of publishing an article without having to submit it to a professional editor.</w:delText>
          </w:r>
        </w:del>
      </w:ins>
    </w:p>
    <w:p w:rsidR="00BA57B7" w:rsidRPr="00FD2697" w:rsidDel="00C462F8" w:rsidRDefault="00BA57B7" w:rsidP="00C462F8">
      <w:pPr>
        <w:rPr>
          <w:ins w:id="1235" w:author="NSUSER" w:date="2017-03-19T19:39:00Z"/>
          <w:del w:id="1236" w:author="Bourgeois, John P." w:date="2017-03-30T08:33:00Z"/>
          <w:rFonts w:ascii="Times New Roman" w:eastAsia="Times New Roman" w:hAnsi="Times New Roman" w:cs="Times New Roman"/>
          <w:b/>
          <w:color w:val="222222"/>
          <w:sz w:val="24"/>
          <w:szCs w:val="24"/>
        </w:rPr>
        <w:pPrChange w:id="1237" w:author="Bourgeois, John P." w:date="2017-03-30T08:33:00Z">
          <w:pPr>
            <w:pStyle w:val="ListParagraph"/>
            <w:numPr>
              <w:ilvl w:val="1"/>
              <w:numId w:val="5"/>
            </w:numPr>
            <w:shd w:val="clear" w:color="auto" w:fill="FFFFFF"/>
            <w:spacing w:after="0" w:line="240" w:lineRule="auto"/>
            <w:ind w:left="1440" w:hanging="360"/>
          </w:pPr>
        </w:pPrChange>
      </w:pPr>
      <w:ins w:id="1238" w:author="NSUSER" w:date="2017-03-19T19:39:00Z">
        <w:del w:id="1239" w:author="Bourgeois, John P." w:date="2017-03-30T08:33:00Z">
          <w:r w:rsidRPr="00FD2697" w:rsidDel="00C462F8">
            <w:rPr>
              <w:rFonts w:ascii="Times New Roman" w:eastAsia="Times New Roman" w:hAnsi="Times New Roman" w:cs="Times New Roman"/>
              <w:b/>
              <w:color w:val="222222"/>
              <w:sz w:val="24"/>
              <w:szCs w:val="24"/>
            </w:rPr>
            <w:delText>A process for ensuring that academic articles have been examined by other experts in the field before publication.</w:delText>
          </w:r>
        </w:del>
      </w:ins>
    </w:p>
    <w:p w:rsidR="00BA57B7" w:rsidRPr="00F5470B" w:rsidDel="00C462F8" w:rsidRDefault="00BA57B7" w:rsidP="00C462F8">
      <w:pPr>
        <w:rPr>
          <w:ins w:id="1240" w:author="NSUSER" w:date="2017-03-19T19:39:00Z"/>
          <w:del w:id="1241" w:author="Bourgeois, John P." w:date="2017-03-30T08:33:00Z"/>
          <w:rFonts w:ascii="Times New Roman" w:eastAsia="Times New Roman" w:hAnsi="Times New Roman" w:cs="Times New Roman"/>
          <w:color w:val="222222"/>
          <w:sz w:val="24"/>
          <w:szCs w:val="24"/>
        </w:rPr>
        <w:pPrChange w:id="1242" w:author="Bourgeois, John P." w:date="2017-03-30T08:33:00Z">
          <w:pPr>
            <w:shd w:val="clear" w:color="auto" w:fill="FFFFFF"/>
            <w:spacing w:after="0" w:line="240" w:lineRule="auto"/>
          </w:pPr>
        </w:pPrChange>
      </w:pPr>
      <w:ins w:id="1243" w:author="NSUSER" w:date="2017-03-19T19:39:00Z">
        <w:del w:id="1244" w:author="Bourgeois, John P." w:date="2017-03-30T08:33:00Z">
          <w:r w:rsidRPr="00F5470B" w:rsidDel="00C462F8">
            <w:rPr>
              <w:rFonts w:ascii="Times New Roman" w:eastAsia="Times New Roman" w:hAnsi="Times New Roman" w:cs="Times New Roman"/>
              <w:color w:val="222222"/>
              <w:sz w:val="24"/>
              <w:szCs w:val="24"/>
            </w:rPr>
            <w:delText>The same thing as editing.</w:delText>
          </w:r>
        </w:del>
      </w:ins>
    </w:p>
    <w:p w:rsidR="00BA57B7" w:rsidRPr="00FD2697" w:rsidDel="00C462F8" w:rsidRDefault="00BA57B7" w:rsidP="00C462F8">
      <w:pPr>
        <w:rPr>
          <w:ins w:id="1245" w:author="NSUSER" w:date="2017-03-19T19:39:00Z"/>
          <w:del w:id="1246" w:author="Bourgeois, John P." w:date="2017-03-30T08:33:00Z"/>
          <w:rFonts w:ascii="Times New Roman" w:eastAsia="Times New Roman" w:hAnsi="Times New Roman" w:cs="Times New Roman"/>
          <w:color w:val="222222"/>
          <w:sz w:val="24"/>
          <w:szCs w:val="24"/>
        </w:rPr>
        <w:pPrChange w:id="1247" w:author="Bourgeois, John P." w:date="2017-03-30T08:33:00Z">
          <w:pPr>
            <w:pStyle w:val="ListParagraph"/>
            <w:numPr>
              <w:numId w:val="5"/>
            </w:numPr>
            <w:shd w:val="clear" w:color="auto" w:fill="FFFFFF"/>
            <w:spacing w:after="0" w:line="240" w:lineRule="auto"/>
            <w:ind w:hanging="360"/>
          </w:pPr>
        </w:pPrChange>
      </w:pPr>
      <w:ins w:id="1248" w:author="NSUSER" w:date="2017-03-19T19:39:00Z">
        <w:del w:id="1249" w:author="Bourgeois, John P." w:date="2017-03-30T08:33:00Z">
          <w:r w:rsidRPr="00FD2697" w:rsidDel="00C462F8">
            <w:rPr>
              <w:rFonts w:ascii="Times New Roman" w:eastAsia="Times New Roman" w:hAnsi="Times New Roman" w:cs="Times New Roman"/>
              <w:color w:val="222222"/>
              <w:sz w:val="24"/>
              <w:szCs w:val="24"/>
            </w:rPr>
            <w:delText>A potential outcome of plagiarizing while at Nicholls State University is:</w:delText>
          </w:r>
        </w:del>
      </w:ins>
    </w:p>
    <w:p w:rsidR="00BA57B7" w:rsidRPr="00FD2697" w:rsidDel="00C462F8" w:rsidRDefault="00BA57B7" w:rsidP="00C462F8">
      <w:pPr>
        <w:rPr>
          <w:ins w:id="1250" w:author="NSUSER" w:date="2017-03-19T19:39:00Z"/>
          <w:del w:id="1251" w:author="Bourgeois, John P." w:date="2017-03-30T08:33:00Z"/>
          <w:rFonts w:ascii="Times New Roman" w:eastAsia="Times New Roman" w:hAnsi="Times New Roman" w:cs="Times New Roman"/>
          <w:color w:val="222222"/>
          <w:sz w:val="24"/>
          <w:szCs w:val="24"/>
        </w:rPr>
        <w:pPrChange w:id="1252" w:author="Bourgeois, John P." w:date="2017-03-30T08:33:00Z">
          <w:pPr>
            <w:pStyle w:val="ListParagraph"/>
            <w:numPr>
              <w:ilvl w:val="1"/>
              <w:numId w:val="5"/>
            </w:numPr>
            <w:shd w:val="clear" w:color="auto" w:fill="FFFFFF"/>
            <w:spacing w:after="0" w:line="240" w:lineRule="auto"/>
            <w:ind w:left="1440" w:hanging="360"/>
          </w:pPr>
        </w:pPrChange>
      </w:pPr>
      <w:ins w:id="1253" w:author="NSUSER" w:date="2017-03-19T19:39:00Z">
        <w:del w:id="1254" w:author="Bourgeois, John P." w:date="2017-03-30T08:33:00Z">
          <w:r w:rsidRPr="00FD2697" w:rsidDel="00C462F8">
            <w:rPr>
              <w:rFonts w:ascii="Times New Roman" w:eastAsia="Times New Roman" w:hAnsi="Times New Roman" w:cs="Times New Roman"/>
              <w:color w:val="222222"/>
              <w:sz w:val="24"/>
              <w:szCs w:val="24"/>
            </w:rPr>
            <w:delText>Failing the assignment</w:delText>
          </w:r>
        </w:del>
      </w:ins>
    </w:p>
    <w:p w:rsidR="00BA57B7" w:rsidRPr="00FD2697" w:rsidDel="00C462F8" w:rsidRDefault="00BA57B7" w:rsidP="00C462F8">
      <w:pPr>
        <w:rPr>
          <w:ins w:id="1255" w:author="NSUSER" w:date="2017-03-19T19:39:00Z"/>
          <w:del w:id="1256" w:author="Bourgeois, John P." w:date="2017-03-30T08:33:00Z"/>
          <w:rFonts w:ascii="Times New Roman" w:eastAsia="Times New Roman" w:hAnsi="Times New Roman" w:cs="Times New Roman"/>
          <w:color w:val="222222"/>
          <w:sz w:val="24"/>
          <w:szCs w:val="24"/>
        </w:rPr>
        <w:pPrChange w:id="1257" w:author="Bourgeois, John P." w:date="2017-03-30T08:33:00Z">
          <w:pPr>
            <w:pStyle w:val="ListParagraph"/>
            <w:numPr>
              <w:ilvl w:val="1"/>
              <w:numId w:val="5"/>
            </w:numPr>
            <w:shd w:val="clear" w:color="auto" w:fill="FFFFFF"/>
            <w:spacing w:after="0" w:line="240" w:lineRule="auto"/>
            <w:ind w:left="1440" w:hanging="360"/>
          </w:pPr>
        </w:pPrChange>
      </w:pPr>
      <w:ins w:id="1258" w:author="NSUSER" w:date="2017-03-19T19:39:00Z">
        <w:del w:id="1259" w:author="Bourgeois, John P." w:date="2017-03-30T08:33:00Z">
          <w:r w:rsidRPr="00FD2697" w:rsidDel="00C462F8">
            <w:rPr>
              <w:rFonts w:ascii="Times New Roman" w:eastAsia="Times New Roman" w:hAnsi="Times New Roman" w:cs="Times New Roman"/>
              <w:color w:val="222222"/>
              <w:sz w:val="24"/>
              <w:szCs w:val="24"/>
            </w:rPr>
            <w:delText>Failing the course</w:delText>
          </w:r>
        </w:del>
      </w:ins>
    </w:p>
    <w:p w:rsidR="00BA57B7" w:rsidRPr="00FD2697" w:rsidDel="00C462F8" w:rsidRDefault="00BA57B7" w:rsidP="00C462F8">
      <w:pPr>
        <w:rPr>
          <w:ins w:id="1260" w:author="NSUSER" w:date="2017-03-19T19:39:00Z"/>
          <w:del w:id="1261" w:author="Bourgeois, John P." w:date="2017-03-30T08:33:00Z"/>
          <w:rFonts w:ascii="Times New Roman" w:eastAsia="Times New Roman" w:hAnsi="Times New Roman" w:cs="Times New Roman"/>
          <w:color w:val="222222"/>
          <w:sz w:val="24"/>
          <w:szCs w:val="24"/>
        </w:rPr>
        <w:pPrChange w:id="1262" w:author="Bourgeois, John P." w:date="2017-03-30T08:33:00Z">
          <w:pPr>
            <w:pStyle w:val="ListParagraph"/>
            <w:numPr>
              <w:ilvl w:val="1"/>
              <w:numId w:val="5"/>
            </w:numPr>
            <w:shd w:val="clear" w:color="auto" w:fill="FFFFFF"/>
            <w:spacing w:after="0" w:line="240" w:lineRule="auto"/>
            <w:ind w:left="1440" w:hanging="360"/>
          </w:pPr>
        </w:pPrChange>
      </w:pPr>
      <w:ins w:id="1263" w:author="NSUSER" w:date="2017-03-19T19:39:00Z">
        <w:del w:id="1264" w:author="Bourgeois, John P." w:date="2017-03-30T08:33:00Z">
          <w:r w:rsidRPr="00FD2697" w:rsidDel="00C462F8">
            <w:rPr>
              <w:rFonts w:ascii="Times New Roman" w:eastAsia="Times New Roman" w:hAnsi="Times New Roman" w:cs="Times New Roman"/>
              <w:color w:val="222222"/>
              <w:sz w:val="24"/>
              <w:szCs w:val="24"/>
            </w:rPr>
            <w:delText>Suspension from the university</w:delText>
          </w:r>
        </w:del>
      </w:ins>
    </w:p>
    <w:p w:rsidR="00BA57B7" w:rsidRPr="00F5470B" w:rsidDel="00C462F8" w:rsidRDefault="00BA57B7" w:rsidP="00C462F8">
      <w:pPr>
        <w:rPr>
          <w:ins w:id="1265" w:author="NSUSER" w:date="2017-03-19T19:39:00Z"/>
          <w:del w:id="1266" w:author="Bourgeois, John P." w:date="2017-03-30T08:33:00Z"/>
          <w:rFonts w:ascii="Times New Roman" w:eastAsia="Times New Roman" w:hAnsi="Times New Roman" w:cs="Times New Roman"/>
          <w:b/>
          <w:color w:val="222222"/>
          <w:sz w:val="24"/>
          <w:szCs w:val="24"/>
          <w:rPrChange w:id="1267" w:author="NSUSER" w:date="2017-03-19T20:09:00Z">
            <w:rPr>
              <w:ins w:id="1268" w:author="NSUSER" w:date="2017-03-19T19:39:00Z"/>
              <w:del w:id="1269" w:author="Bourgeois, John P." w:date="2017-03-30T08:33:00Z"/>
            </w:rPr>
          </w:rPrChange>
        </w:rPr>
        <w:pPrChange w:id="1270" w:author="Bourgeois, John P." w:date="2017-03-30T08:33:00Z">
          <w:pPr>
            <w:pStyle w:val="ListParagraph"/>
            <w:shd w:val="clear" w:color="auto" w:fill="FFFFFF"/>
            <w:spacing w:after="0" w:line="240" w:lineRule="auto"/>
          </w:pPr>
        </w:pPrChange>
      </w:pPr>
      <w:ins w:id="1271" w:author="NSUSER" w:date="2017-03-19T19:39:00Z">
        <w:del w:id="1272" w:author="Bourgeois, John P." w:date="2017-03-30T08:33:00Z">
          <w:r w:rsidRPr="00FD2697" w:rsidDel="00C462F8">
            <w:rPr>
              <w:rFonts w:ascii="Times New Roman" w:eastAsia="Times New Roman" w:hAnsi="Times New Roman" w:cs="Times New Roman"/>
              <w:b/>
              <w:color w:val="222222"/>
              <w:sz w:val="24"/>
              <w:szCs w:val="24"/>
            </w:rPr>
            <w:delText>All of the above</w:delText>
          </w:r>
        </w:del>
      </w:ins>
    </w:p>
    <w:p w:rsidR="00BA57B7" w:rsidRPr="00FD2697" w:rsidDel="00C462F8" w:rsidRDefault="00BA57B7" w:rsidP="00C462F8">
      <w:pPr>
        <w:rPr>
          <w:ins w:id="1273" w:author="NSUSER" w:date="2017-03-19T19:39:00Z"/>
          <w:del w:id="1274" w:author="Bourgeois, John P." w:date="2017-03-30T08:33:00Z"/>
          <w:rFonts w:ascii="Times New Roman" w:eastAsia="Times New Roman" w:hAnsi="Times New Roman" w:cs="Times New Roman"/>
          <w:b/>
          <w:color w:val="222222"/>
          <w:sz w:val="24"/>
          <w:szCs w:val="24"/>
        </w:rPr>
        <w:pPrChange w:id="1275" w:author="Bourgeois, John P." w:date="2017-03-30T08:33:00Z">
          <w:pPr>
            <w:pStyle w:val="ListParagraph"/>
            <w:numPr>
              <w:numId w:val="5"/>
            </w:numPr>
            <w:shd w:val="clear" w:color="auto" w:fill="FFFFFF"/>
            <w:spacing w:after="0" w:line="240" w:lineRule="auto"/>
            <w:ind w:hanging="360"/>
          </w:pPr>
        </w:pPrChange>
      </w:pPr>
      <w:ins w:id="1276" w:author="NSUSER" w:date="2017-03-19T19:39:00Z">
        <w:del w:id="1277" w:author="Bourgeois, John P." w:date="2017-03-30T08:33:00Z">
          <w:r w:rsidRPr="00FD2697" w:rsidDel="00C462F8">
            <w:rPr>
              <w:rFonts w:ascii="Times New Roman" w:eastAsia="Times New Roman" w:hAnsi="Times New Roman" w:cs="Times New Roman"/>
              <w:color w:val="222222"/>
              <w:sz w:val="24"/>
              <w:szCs w:val="24"/>
            </w:rPr>
            <w:lastRenderedPageBreak/>
            <w:delText>Which of the following is NOT plagiarism?</w:delText>
          </w:r>
        </w:del>
      </w:ins>
    </w:p>
    <w:p w:rsidR="00BA57B7" w:rsidRPr="00FD2697" w:rsidDel="00C462F8" w:rsidRDefault="00BA57B7" w:rsidP="00C462F8">
      <w:pPr>
        <w:rPr>
          <w:ins w:id="1278" w:author="NSUSER" w:date="2017-03-19T19:39:00Z"/>
          <w:del w:id="1279" w:author="Bourgeois, John P." w:date="2017-03-30T08:33:00Z"/>
          <w:rFonts w:ascii="Times New Roman" w:eastAsia="Times New Roman" w:hAnsi="Times New Roman" w:cs="Times New Roman"/>
          <w:b/>
          <w:color w:val="222222"/>
          <w:sz w:val="24"/>
          <w:szCs w:val="24"/>
        </w:rPr>
        <w:pPrChange w:id="1280" w:author="Bourgeois, John P." w:date="2017-03-30T08:33:00Z">
          <w:pPr>
            <w:pStyle w:val="ListParagraph"/>
            <w:numPr>
              <w:ilvl w:val="1"/>
              <w:numId w:val="5"/>
            </w:numPr>
            <w:shd w:val="clear" w:color="auto" w:fill="FFFFFF"/>
            <w:spacing w:after="0" w:line="240" w:lineRule="auto"/>
            <w:ind w:left="1440" w:hanging="360"/>
          </w:pPr>
        </w:pPrChange>
      </w:pPr>
      <w:ins w:id="1281" w:author="NSUSER" w:date="2017-03-19T19:39:00Z">
        <w:del w:id="1282" w:author="Bourgeois, John P." w:date="2017-03-30T08:33:00Z">
          <w:r w:rsidRPr="00FD2697" w:rsidDel="00C462F8">
            <w:rPr>
              <w:rFonts w:ascii="Times New Roman" w:eastAsia="Times New Roman" w:hAnsi="Times New Roman" w:cs="Times New Roman"/>
              <w:color w:val="222222"/>
              <w:sz w:val="24"/>
              <w:szCs w:val="24"/>
            </w:rPr>
            <w:delText>Copying a paragraph verbatim from a source without any acknowledgement.</w:delText>
          </w:r>
        </w:del>
      </w:ins>
    </w:p>
    <w:p w:rsidR="00BA57B7" w:rsidRPr="00FD2697" w:rsidDel="00C462F8" w:rsidRDefault="00BA57B7" w:rsidP="00C462F8">
      <w:pPr>
        <w:rPr>
          <w:ins w:id="1283" w:author="NSUSER" w:date="2017-03-19T19:39:00Z"/>
          <w:del w:id="1284" w:author="Bourgeois, John P." w:date="2017-03-30T08:33:00Z"/>
          <w:rFonts w:ascii="Times New Roman" w:eastAsia="Times New Roman" w:hAnsi="Times New Roman" w:cs="Times New Roman"/>
          <w:b/>
          <w:color w:val="222222"/>
          <w:sz w:val="24"/>
          <w:szCs w:val="24"/>
        </w:rPr>
        <w:pPrChange w:id="1285" w:author="Bourgeois, John P." w:date="2017-03-30T08:33:00Z">
          <w:pPr>
            <w:pStyle w:val="ListParagraph"/>
            <w:numPr>
              <w:ilvl w:val="1"/>
              <w:numId w:val="5"/>
            </w:numPr>
            <w:shd w:val="clear" w:color="auto" w:fill="FFFFFF"/>
            <w:spacing w:after="0" w:line="240" w:lineRule="auto"/>
            <w:ind w:left="1440" w:hanging="360"/>
          </w:pPr>
        </w:pPrChange>
      </w:pPr>
      <w:ins w:id="1286" w:author="NSUSER" w:date="2017-03-19T19:39:00Z">
        <w:del w:id="1287" w:author="Bourgeois, John P." w:date="2017-03-30T08:33:00Z">
          <w:r w:rsidRPr="00FD2697" w:rsidDel="00C462F8">
            <w:rPr>
              <w:rFonts w:ascii="Times New Roman" w:eastAsia="Times New Roman" w:hAnsi="Times New Roman" w:cs="Times New Roman"/>
              <w:color w:val="222222"/>
              <w:sz w:val="24"/>
              <w:szCs w:val="24"/>
            </w:rPr>
            <w:delText>Composing a paragraph by taking short phrases of 10 to 15 words from a number of sources and putting them together, adding words of your own to make a coherent whole. All sources are included in a reference list or works cited page.</w:delText>
          </w:r>
        </w:del>
      </w:ins>
    </w:p>
    <w:p w:rsidR="00BA57B7" w:rsidRPr="00F5470B" w:rsidDel="00C462F8" w:rsidRDefault="00BA57B7" w:rsidP="00C462F8">
      <w:pPr>
        <w:rPr>
          <w:ins w:id="1288" w:author="NSUSER" w:date="2017-03-19T19:39:00Z"/>
          <w:del w:id="1289" w:author="Bourgeois, John P." w:date="2017-03-30T08:33:00Z"/>
          <w:rFonts w:ascii="Times New Roman" w:eastAsia="Times New Roman" w:hAnsi="Times New Roman" w:cs="Times New Roman"/>
          <w:b/>
          <w:color w:val="222222"/>
          <w:sz w:val="24"/>
          <w:szCs w:val="24"/>
          <w:rPrChange w:id="1290" w:author="NSUSER" w:date="2017-03-19T20:09:00Z">
            <w:rPr>
              <w:ins w:id="1291" w:author="NSUSER" w:date="2017-03-19T19:39:00Z"/>
              <w:del w:id="1292" w:author="Bourgeois, John P." w:date="2017-03-30T08:33:00Z"/>
            </w:rPr>
          </w:rPrChange>
        </w:rPr>
        <w:pPrChange w:id="1293" w:author="Bourgeois, John P." w:date="2017-03-30T08:33:00Z">
          <w:pPr>
            <w:pStyle w:val="ListParagraph"/>
            <w:shd w:val="clear" w:color="auto" w:fill="FFFFFF"/>
            <w:spacing w:after="0" w:line="240" w:lineRule="auto"/>
          </w:pPr>
        </w:pPrChange>
      </w:pPr>
      <w:ins w:id="1294" w:author="NSUSER" w:date="2017-03-19T19:39:00Z">
        <w:del w:id="1295" w:author="Bourgeois, John P." w:date="2017-03-30T08:33:00Z">
          <w:r w:rsidRPr="00FD2697" w:rsidDel="00C462F8">
            <w:rPr>
              <w:rFonts w:ascii="Times New Roman" w:eastAsia="Times New Roman" w:hAnsi="Times New Roman" w:cs="Times New Roman"/>
              <w:b/>
              <w:color w:val="222222"/>
              <w:sz w:val="24"/>
              <w:szCs w:val="24"/>
            </w:rPr>
            <w:delText>Paraphrasing with substantial changes in language and organization; acknowledgement is included through in-text citation and the reference list or works cited page.</w:delText>
          </w:r>
        </w:del>
      </w:ins>
    </w:p>
    <w:p w:rsidR="00BA57B7" w:rsidRPr="00FD2697" w:rsidDel="00C462F8" w:rsidRDefault="00BA57B7" w:rsidP="00C462F8">
      <w:pPr>
        <w:rPr>
          <w:ins w:id="1296" w:author="NSUSER" w:date="2017-03-19T19:39:00Z"/>
          <w:del w:id="1297" w:author="Bourgeois, John P." w:date="2017-03-30T08:33:00Z"/>
          <w:rFonts w:ascii="Times New Roman" w:eastAsia="Times New Roman" w:hAnsi="Times New Roman" w:cs="Times New Roman"/>
          <w:color w:val="222222"/>
          <w:sz w:val="24"/>
          <w:szCs w:val="24"/>
        </w:rPr>
        <w:pPrChange w:id="1298" w:author="Bourgeois, John P." w:date="2017-03-30T08:33:00Z">
          <w:pPr>
            <w:pStyle w:val="ListParagraph"/>
            <w:numPr>
              <w:numId w:val="5"/>
            </w:numPr>
            <w:shd w:val="clear" w:color="auto" w:fill="FFFFFF"/>
            <w:spacing w:after="0" w:line="240" w:lineRule="auto"/>
            <w:ind w:hanging="360"/>
          </w:pPr>
        </w:pPrChange>
      </w:pPr>
      <w:ins w:id="1299" w:author="NSUSER" w:date="2017-03-19T19:39:00Z">
        <w:del w:id="1300" w:author="Bourgeois, John P." w:date="2017-03-30T08:33:00Z">
          <w:r w:rsidRPr="00FD2697" w:rsidDel="00C462F8">
            <w:rPr>
              <w:rFonts w:ascii="Times New Roman" w:eastAsia="Times New Roman" w:hAnsi="Times New Roman" w:cs="Times New Roman"/>
              <w:color w:val="222222"/>
              <w:sz w:val="24"/>
              <w:szCs w:val="24"/>
            </w:rPr>
            <w:delText>Is it plagiarism to re-use parts of a research paper written for another class in a new assignment without citing yourself?</w:delText>
          </w:r>
        </w:del>
      </w:ins>
    </w:p>
    <w:p w:rsidR="00BA57B7" w:rsidRPr="00FD2697" w:rsidDel="00C462F8" w:rsidRDefault="00BA57B7" w:rsidP="00C462F8">
      <w:pPr>
        <w:rPr>
          <w:ins w:id="1301" w:author="NSUSER" w:date="2017-03-19T19:39:00Z"/>
          <w:del w:id="1302" w:author="Bourgeois, John P." w:date="2017-03-30T08:33:00Z"/>
          <w:rFonts w:ascii="Times New Roman" w:eastAsia="Times New Roman" w:hAnsi="Times New Roman" w:cs="Times New Roman"/>
          <w:b/>
          <w:color w:val="222222"/>
          <w:sz w:val="24"/>
          <w:szCs w:val="24"/>
        </w:rPr>
        <w:pPrChange w:id="1303" w:author="Bourgeois, John P." w:date="2017-03-30T08:33:00Z">
          <w:pPr>
            <w:pStyle w:val="ListParagraph"/>
            <w:numPr>
              <w:ilvl w:val="1"/>
              <w:numId w:val="5"/>
            </w:numPr>
            <w:shd w:val="clear" w:color="auto" w:fill="FFFFFF"/>
            <w:spacing w:after="0" w:line="240" w:lineRule="auto"/>
            <w:ind w:left="1440" w:hanging="360"/>
          </w:pPr>
        </w:pPrChange>
      </w:pPr>
      <w:ins w:id="1304" w:author="NSUSER" w:date="2017-03-19T19:39:00Z">
        <w:del w:id="1305" w:author="Bourgeois, John P." w:date="2017-03-30T08:33:00Z">
          <w:r w:rsidRPr="00FD2697" w:rsidDel="00C462F8">
            <w:rPr>
              <w:rFonts w:ascii="Times New Roman" w:eastAsia="Times New Roman" w:hAnsi="Times New Roman" w:cs="Times New Roman"/>
              <w:color w:val="222222"/>
              <w:sz w:val="24"/>
              <w:szCs w:val="24"/>
            </w:rPr>
            <w:delText>No, it is still my work.</w:delText>
          </w:r>
        </w:del>
      </w:ins>
    </w:p>
    <w:p w:rsidR="00BA57B7" w:rsidRPr="00FD2697" w:rsidDel="00C462F8" w:rsidRDefault="00BA57B7" w:rsidP="00C462F8">
      <w:pPr>
        <w:rPr>
          <w:ins w:id="1306" w:author="NSUSER" w:date="2017-03-19T19:39:00Z"/>
          <w:del w:id="1307" w:author="Bourgeois, John P." w:date="2017-03-30T08:33:00Z"/>
          <w:rFonts w:ascii="Times New Roman" w:eastAsia="Times New Roman" w:hAnsi="Times New Roman" w:cs="Times New Roman"/>
          <w:b/>
          <w:color w:val="222222"/>
          <w:sz w:val="24"/>
          <w:szCs w:val="24"/>
        </w:rPr>
        <w:pPrChange w:id="1308" w:author="Bourgeois, John P." w:date="2017-03-30T08:33:00Z">
          <w:pPr>
            <w:pStyle w:val="ListParagraph"/>
            <w:numPr>
              <w:ilvl w:val="1"/>
              <w:numId w:val="5"/>
            </w:numPr>
            <w:shd w:val="clear" w:color="auto" w:fill="FFFFFF"/>
            <w:spacing w:after="0" w:line="240" w:lineRule="auto"/>
            <w:ind w:left="1440" w:hanging="360"/>
          </w:pPr>
        </w:pPrChange>
      </w:pPr>
      <w:ins w:id="1309" w:author="NSUSER" w:date="2017-03-19T19:39:00Z">
        <w:del w:id="1310" w:author="Bourgeois, John P." w:date="2017-03-30T08:33:00Z">
          <w:r w:rsidRPr="00FD2697" w:rsidDel="00C462F8">
            <w:rPr>
              <w:rFonts w:ascii="Times New Roman" w:eastAsia="Times New Roman" w:hAnsi="Times New Roman" w:cs="Times New Roman"/>
              <w:b/>
              <w:color w:val="222222"/>
              <w:sz w:val="24"/>
              <w:szCs w:val="24"/>
            </w:rPr>
            <w:delText>Yes, it is self-plagiarism.</w:delText>
          </w:r>
        </w:del>
      </w:ins>
    </w:p>
    <w:p w:rsidR="00BA57B7" w:rsidRPr="00F5470B" w:rsidDel="00C462F8" w:rsidRDefault="00BA57B7" w:rsidP="00C462F8">
      <w:pPr>
        <w:rPr>
          <w:ins w:id="1311" w:author="NSUSER" w:date="2017-03-19T19:39:00Z"/>
          <w:del w:id="1312" w:author="Bourgeois, John P." w:date="2017-03-30T08:33:00Z"/>
          <w:rFonts w:ascii="Times New Roman" w:eastAsia="Times New Roman" w:hAnsi="Times New Roman" w:cs="Times New Roman"/>
          <w:b/>
          <w:color w:val="222222"/>
          <w:sz w:val="24"/>
          <w:szCs w:val="24"/>
          <w:rPrChange w:id="1313" w:author="NSUSER" w:date="2017-03-19T20:09:00Z">
            <w:rPr>
              <w:ins w:id="1314" w:author="NSUSER" w:date="2017-03-19T19:39:00Z"/>
              <w:del w:id="1315" w:author="Bourgeois, John P." w:date="2017-03-30T08:33:00Z"/>
            </w:rPr>
          </w:rPrChange>
        </w:rPr>
        <w:pPrChange w:id="1316" w:author="Bourgeois, John P." w:date="2017-03-30T08:33:00Z">
          <w:pPr>
            <w:pStyle w:val="ListParagraph"/>
            <w:shd w:val="clear" w:color="auto" w:fill="FFFFFF"/>
            <w:spacing w:after="0" w:line="240" w:lineRule="auto"/>
          </w:pPr>
        </w:pPrChange>
      </w:pPr>
      <w:ins w:id="1317" w:author="NSUSER" w:date="2017-03-19T19:39:00Z">
        <w:del w:id="1318" w:author="Bourgeois, John P." w:date="2017-03-30T08:33:00Z">
          <w:r w:rsidRPr="00FD2697" w:rsidDel="00C462F8">
            <w:rPr>
              <w:rFonts w:ascii="Times New Roman" w:eastAsia="Times New Roman" w:hAnsi="Times New Roman" w:cs="Times New Roman"/>
              <w:color w:val="222222"/>
              <w:sz w:val="24"/>
              <w:szCs w:val="24"/>
            </w:rPr>
            <w:delText>No, everyone does it.</w:delText>
          </w:r>
        </w:del>
      </w:ins>
    </w:p>
    <w:p w:rsidR="00BA57B7" w:rsidRPr="00FD2697" w:rsidDel="00C462F8" w:rsidRDefault="00BA57B7" w:rsidP="00C462F8">
      <w:pPr>
        <w:rPr>
          <w:ins w:id="1319" w:author="NSUSER" w:date="2017-03-19T19:39:00Z"/>
          <w:del w:id="1320" w:author="Bourgeois, John P." w:date="2017-03-30T08:33:00Z"/>
          <w:rFonts w:ascii="Times New Roman" w:eastAsia="Times New Roman" w:hAnsi="Times New Roman" w:cs="Times New Roman"/>
          <w:b/>
          <w:color w:val="222222"/>
          <w:sz w:val="24"/>
          <w:szCs w:val="24"/>
        </w:rPr>
        <w:pPrChange w:id="1321" w:author="Bourgeois, John P." w:date="2017-03-30T08:33:00Z">
          <w:pPr>
            <w:pStyle w:val="ListParagraph"/>
            <w:numPr>
              <w:numId w:val="5"/>
            </w:numPr>
            <w:shd w:val="clear" w:color="auto" w:fill="FFFFFF"/>
            <w:spacing w:after="0" w:line="240" w:lineRule="auto"/>
            <w:ind w:hanging="360"/>
          </w:pPr>
        </w:pPrChange>
      </w:pPr>
      <w:ins w:id="1322" w:author="NSUSER" w:date="2017-03-19T19:39:00Z">
        <w:del w:id="1323" w:author="Bourgeois, John P." w:date="2017-03-30T08:33:00Z">
          <w:r w:rsidRPr="00FD2697" w:rsidDel="00C462F8">
            <w:rPr>
              <w:rFonts w:ascii="Times New Roman" w:eastAsia="Times New Roman" w:hAnsi="Times New Roman" w:cs="Times New Roman"/>
              <w:color w:val="222222"/>
              <w:sz w:val="24"/>
              <w:szCs w:val="24"/>
            </w:rPr>
            <w:delText>Plagiarism only applies if you purposely copy someone else’s work or do not properly cite.</w:delText>
          </w:r>
        </w:del>
      </w:ins>
    </w:p>
    <w:p w:rsidR="00BA57B7" w:rsidRPr="00FD2697" w:rsidDel="00C462F8" w:rsidRDefault="00BA57B7" w:rsidP="00C462F8">
      <w:pPr>
        <w:rPr>
          <w:ins w:id="1324" w:author="NSUSER" w:date="2017-03-19T19:39:00Z"/>
          <w:del w:id="1325" w:author="Bourgeois, John P." w:date="2017-03-30T08:33:00Z"/>
          <w:rFonts w:ascii="Times New Roman" w:eastAsia="Times New Roman" w:hAnsi="Times New Roman" w:cs="Times New Roman"/>
          <w:b/>
          <w:color w:val="222222"/>
          <w:sz w:val="24"/>
          <w:szCs w:val="24"/>
        </w:rPr>
        <w:pPrChange w:id="1326" w:author="Bourgeois, John P." w:date="2017-03-30T08:33:00Z">
          <w:pPr>
            <w:pStyle w:val="ListParagraph"/>
            <w:numPr>
              <w:ilvl w:val="1"/>
              <w:numId w:val="5"/>
            </w:numPr>
            <w:shd w:val="clear" w:color="auto" w:fill="FFFFFF"/>
            <w:spacing w:after="0" w:line="240" w:lineRule="auto"/>
            <w:ind w:left="1440" w:hanging="360"/>
          </w:pPr>
        </w:pPrChange>
      </w:pPr>
      <w:ins w:id="1327" w:author="NSUSER" w:date="2017-03-19T19:39:00Z">
        <w:del w:id="1328" w:author="Bourgeois, John P." w:date="2017-03-30T08:33:00Z">
          <w:r w:rsidRPr="00FD2697" w:rsidDel="00C462F8">
            <w:rPr>
              <w:rFonts w:ascii="Times New Roman" w:eastAsia="Times New Roman" w:hAnsi="Times New Roman" w:cs="Times New Roman"/>
              <w:color w:val="222222"/>
              <w:sz w:val="24"/>
              <w:szCs w:val="24"/>
            </w:rPr>
            <w:delText>True</w:delText>
          </w:r>
        </w:del>
      </w:ins>
    </w:p>
    <w:p w:rsidR="00BA57B7" w:rsidRPr="00F5470B" w:rsidDel="00C462F8" w:rsidRDefault="00BA57B7" w:rsidP="00C462F8">
      <w:pPr>
        <w:rPr>
          <w:ins w:id="1329" w:author="NSUSER" w:date="2017-03-19T20:09:00Z"/>
          <w:del w:id="1330" w:author="Bourgeois, John P." w:date="2017-03-30T08:33:00Z"/>
          <w:rFonts w:ascii="Times New Roman" w:hAnsi="Times New Roman" w:cs="Times New Roman"/>
          <w:sz w:val="24"/>
          <w:szCs w:val="24"/>
          <w:rPrChange w:id="1331" w:author="NSUSER" w:date="2017-03-19T20:09:00Z">
            <w:rPr>
              <w:ins w:id="1332" w:author="NSUSER" w:date="2017-03-19T20:09:00Z"/>
              <w:del w:id="1333" w:author="Bourgeois, John P." w:date="2017-03-30T08:33:00Z"/>
              <w:rFonts w:ascii="Times New Roman" w:eastAsia="Times New Roman" w:hAnsi="Times New Roman" w:cs="Times New Roman"/>
              <w:b/>
              <w:color w:val="222222"/>
              <w:sz w:val="24"/>
              <w:szCs w:val="24"/>
            </w:rPr>
          </w:rPrChange>
        </w:rPr>
        <w:pPrChange w:id="1334" w:author="Bourgeois, John P." w:date="2017-03-30T08:33:00Z">
          <w:pPr/>
        </w:pPrChange>
      </w:pPr>
      <w:ins w:id="1335" w:author="NSUSER" w:date="2017-03-19T19:39:00Z">
        <w:del w:id="1336" w:author="Bourgeois, John P." w:date="2017-03-30T08:33:00Z">
          <w:r w:rsidRPr="00FD2697" w:rsidDel="00C462F8">
            <w:rPr>
              <w:rFonts w:ascii="Times New Roman" w:eastAsia="Times New Roman" w:hAnsi="Times New Roman" w:cs="Times New Roman"/>
              <w:b/>
              <w:color w:val="222222"/>
              <w:sz w:val="24"/>
              <w:szCs w:val="24"/>
            </w:rPr>
            <w:delText>False</w:delText>
          </w:r>
        </w:del>
      </w:ins>
    </w:p>
    <w:p w:rsidR="00F5470B" w:rsidRPr="00F5470B" w:rsidDel="00C462F8" w:rsidRDefault="00F5470B" w:rsidP="00C462F8">
      <w:pPr>
        <w:rPr>
          <w:ins w:id="1337" w:author="NSUSER" w:date="2017-03-19T19:39:00Z"/>
          <w:del w:id="1338" w:author="Bourgeois, John P." w:date="2017-03-30T08:33:00Z"/>
          <w:rFonts w:ascii="Times New Roman" w:hAnsi="Times New Roman" w:cs="Times New Roman"/>
          <w:sz w:val="24"/>
          <w:szCs w:val="24"/>
          <w:rPrChange w:id="1339" w:author="NSUSER" w:date="2017-03-19T20:09:00Z">
            <w:rPr>
              <w:ins w:id="1340" w:author="NSUSER" w:date="2017-03-19T19:39:00Z"/>
              <w:del w:id="1341" w:author="Bourgeois, John P." w:date="2017-03-30T08:33:00Z"/>
              <w:shd w:val="clear" w:color="auto" w:fill="FFFFFF"/>
            </w:rPr>
          </w:rPrChange>
        </w:rPr>
        <w:pPrChange w:id="1342" w:author="Bourgeois, John P." w:date="2017-03-30T08:33:00Z">
          <w:pPr/>
        </w:pPrChange>
      </w:pPr>
    </w:p>
    <w:p w:rsidR="00BA57B7" w:rsidRPr="00BA57B7" w:rsidDel="00C462F8" w:rsidRDefault="00BA57B7" w:rsidP="00C462F8">
      <w:pPr>
        <w:rPr>
          <w:ins w:id="1343" w:author="NSUSER" w:date="2017-03-19T19:39:00Z"/>
          <w:del w:id="1344" w:author="Bourgeois, John P." w:date="2017-03-30T08:33:00Z"/>
          <w:rFonts w:ascii="Times New Roman" w:eastAsia="Times New Roman" w:hAnsi="Times New Roman" w:cs="Times New Roman"/>
          <w:color w:val="222222"/>
          <w:sz w:val="24"/>
          <w:szCs w:val="24"/>
          <w:shd w:val="clear" w:color="auto" w:fill="FFFFFF"/>
          <w:rPrChange w:id="1345" w:author="NSUSER" w:date="2017-03-19T19:40:00Z">
            <w:rPr>
              <w:ins w:id="1346" w:author="NSUSER" w:date="2017-03-19T19:39:00Z"/>
              <w:del w:id="1347" w:author="Bourgeois, John P." w:date="2017-03-30T08:33:00Z"/>
              <w:rFonts w:ascii="Times New Roman" w:eastAsia="Times New Roman" w:hAnsi="Times New Roman" w:cs="Times New Roman"/>
              <w:b/>
              <w:color w:val="222222"/>
              <w:sz w:val="24"/>
              <w:szCs w:val="24"/>
              <w:shd w:val="clear" w:color="auto" w:fill="FFFFFF"/>
            </w:rPr>
          </w:rPrChange>
        </w:rPr>
        <w:pPrChange w:id="1348" w:author="Bourgeois, John P." w:date="2017-03-30T08:33:00Z">
          <w:pPr/>
        </w:pPrChange>
      </w:pPr>
      <w:ins w:id="1349" w:author="NSUSER" w:date="2017-03-19T19:39:00Z">
        <w:del w:id="1350" w:author="Bourgeois, John P." w:date="2017-03-30T08:33:00Z">
          <w:r w:rsidRPr="00BA57B7" w:rsidDel="00C462F8">
            <w:rPr>
              <w:rFonts w:ascii="Times New Roman" w:eastAsia="Times New Roman" w:hAnsi="Times New Roman" w:cs="Times New Roman"/>
              <w:color w:val="222222"/>
              <w:sz w:val="24"/>
              <w:szCs w:val="24"/>
              <w:rPrChange w:id="1351" w:author="NSUSER" w:date="2017-03-19T19:40:00Z">
                <w:rPr>
                  <w:rFonts w:ascii="Times New Roman" w:eastAsia="Times New Roman" w:hAnsi="Times New Roman" w:cs="Times New Roman"/>
                  <w:b/>
                  <w:color w:val="222222"/>
                  <w:sz w:val="24"/>
                  <w:szCs w:val="24"/>
                </w:rPr>
              </w:rPrChange>
            </w:rPr>
            <w:delText xml:space="preserve">SLO 3: Students will be able to </w:delText>
          </w:r>
          <w:r w:rsidRPr="00BA57B7" w:rsidDel="00C462F8">
            <w:rPr>
              <w:rFonts w:ascii="Times New Roman" w:eastAsia="Times New Roman" w:hAnsi="Times New Roman" w:cs="Times New Roman"/>
              <w:color w:val="222222"/>
              <w:sz w:val="24"/>
              <w:szCs w:val="24"/>
              <w:shd w:val="clear" w:color="auto" w:fill="FFFFFF"/>
              <w:rPrChange w:id="1352" w:author="NSUSER" w:date="2017-03-19T19:40:00Z">
                <w:rPr>
                  <w:rFonts w:ascii="Times New Roman" w:eastAsia="Times New Roman" w:hAnsi="Times New Roman" w:cs="Times New Roman"/>
                  <w:b/>
                  <w:color w:val="222222"/>
                  <w:sz w:val="24"/>
                  <w:szCs w:val="24"/>
                  <w:shd w:val="clear" w:color="auto" w:fill="FFFFFF"/>
                </w:rPr>
              </w:rPrChange>
            </w:rPr>
            <w:delText>use library resources effectively.</w:delText>
          </w:r>
        </w:del>
      </w:ins>
    </w:p>
    <w:p w:rsidR="00BA57B7" w:rsidRPr="00FD2697" w:rsidDel="00C462F8" w:rsidRDefault="00BA57B7" w:rsidP="00C462F8">
      <w:pPr>
        <w:rPr>
          <w:ins w:id="1353" w:author="NSUSER" w:date="2017-03-19T19:39:00Z"/>
          <w:del w:id="1354" w:author="Bourgeois, John P." w:date="2017-03-30T08:33:00Z"/>
          <w:rFonts w:ascii="Times New Roman" w:eastAsia="Times New Roman" w:hAnsi="Times New Roman" w:cs="Times New Roman"/>
          <w:color w:val="222222"/>
          <w:sz w:val="24"/>
          <w:szCs w:val="24"/>
          <w:shd w:val="clear" w:color="auto" w:fill="FFFFFF"/>
        </w:rPr>
        <w:pPrChange w:id="1355" w:author="Bourgeois, John P." w:date="2017-03-30T08:33:00Z">
          <w:pPr>
            <w:pStyle w:val="ListParagraph"/>
            <w:numPr>
              <w:numId w:val="4"/>
            </w:numPr>
            <w:ind w:hanging="360"/>
          </w:pPr>
        </w:pPrChange>
      </w:pPr>
      <w:ins w:id="1356" w:author="NSUSER" w:date="2017-03-19T19:39:00Z">
        <w:del w:id="1357" w:author="Bourgeois, John P." w:date="2017-03-30T08:33:00Z">
          <w:r w:rsidRPr="00FD2697" w:rsidDel="00C462F8">
            <w:rPr>
              <w:rFonts w:ascii="Times New Roman" w:eastAsia="Times New Roman" w:hAnsi="Times New Roman" w:cs="Times New Roman"/>
              <w:color w:val="222222"/>
              <w:sz w:val="24"/>
              <w:szCs w:val="24"/>
              <w:shd w:val="clear" w:color="auto" w:fill="FFFFFF"/>
            </w:rPr>
            <w:delText>Generally speaking, the best place to find a scholarly article is:</w:delText>
          </w:r>
        </w:del>
      </w:ins>
    </w:p>
    <w:p w:rsidR="00BA57B7" w:rsidRPr="00FD2697" w:rsidDel="00C462F8" w:rsidRDefault="00BA57B7" w:rsidP="00C462F8">
      <w:pPr>
        <w:rPr>
          <w:ins w:id="1358" w:author="NSUSER" w:date="2017-03-19T19:39:00Z"/>
          <w:del w:id="1359" w:author="Bourgeois, John P." w:date="2017-03-30T08:33:00Z"/>
          <w:rFonts w:ascii="Times New Roman" w:eastAsia="Times New Roman" w:hAnsi="Times New Roman" w:cs="Times New Roman"/>
          <w:b/>
          <w:color w:val="222222"/>
          <w:sz w:val="24"/>
          <w:szCs w:val="24"/>
          <w:shd w:val="clear" w:color="auto" w:fill="FFFFFF"/>
        </w:rPr>
        <w:pPrChange w:id="1360" w:author="Bourgeois, John P." w:date="2017-03-30T08:33:00Z">
          <w:pPr>
            <w:pStyle w:val="ListParagraph"/>
            <w:numPr>
              <w:ilvl w:val="1"/>
              <w:numId w:val="4"/>
            </w:numPr>
            <w:ind w:left="1440" w:hanging="360"/>
          </w:pPr>
        </w:pPrChange>
      </w:pPr>
      <w:ins w:id="1361" w:author="NSUSER" w:date="2017-03-19T19:39:00Z">
        <w:del w:id="1362" w:author="Bourgeois, John P." w:date="2017-03-30T08:33:00Z">
          <w:r w:rsidRPr="00FD2697" w:rsidDel="00C462F8">
            <w:rPr>
              <w:rFonts w:ascii="Times New Roman" w:eastAsia="Times New Roman" w:hAnsi="Times New Roman" w:cs="Times New Roman"/>
              <w:b/>
              <w:color w:val="222222"/>
              <w:sz w:val="24"/>
              <w:szCs w:val="24"/>
              <w:shd w:val="clear" w:color="auto" w:fill="FFFFFF"/>
            </w:rPr>
            <w:delText>A library database</w:delText>
          </w:r>
        </w:del>
      </w:ins>
    </w:p>
    <w:p w:rsidR="00BA57B7" w:rsidRPr="00FD2697" w:rsidDel="00C462F8" w:rsidRDefault="00BA57B7" w:rsidP="00C462F8">
      <w:pPr>
        <w:rPr>
          <w:ins w:id="1363" w:author="NSUSER" w:date="2017-03-19T19:39:00Z"/>
          <w:del w:id="1364" w:author="Bourgeois, John P." w:date="2017-03-30T08:33:00Z"/>
          <w:rFonts w:ascii="Times New Roman" w:eastAsia="Times New Roman" w:hAnsi="Times New Roman" w:cs="Times New Roman"/>
          <w:color w:val="222222"/>
          <w:sz w:val="24"/>
          <w:szCs w:val="24"/>
          <w:shd w:val="clear" w:color="auto" w:fill="FFFFFF"/>
        </w:rPr>
        <w:pPrChange w:id="1365" w:author="Bourgeois, John P." w:date="2017-03-30T08:33:00Z">
          <w:pPr>
            <w:pStyle w:val="ListParagraph"/>
            <w:numPr>
              <w:ilvl w:val="1"/>
              <w:numId w:val="4"/>
            </w:numPr>
            <w:ind w:left="1440" w:hanging="360"/>
          </w:pPr>
        </w:pPrChange>
      </w:pPr>
      <w:ins w:id="1366" w:author="NSUSER" w:date="2017-03-19T19:39:00Z">
        <w:del w:id="1367" w:author="Bourgeois, John P." w:date="2017-03-30T08:33:00Z">
          <w:r w:rsidRPr="00FD2697" w:rsidDel="00C462F8">
            <w:rPr>
              <w:rFonts w:ascii="Times New Roman" w:eastAsia="Times New Roman" w:hAnsi="Times New Roman" w:cs="Times New Roman"/>
              <w:color w:val="222222"/>
              <w:sz w:val="24"/>
              <w:szCs w:val="24"/>
              <w:shd w:val="clear" w:color="auto" w:fill="FFFFFF"/>
            </w:rPr>
            <w:delText>The library catalog</w:delText>
          </w:r>
        </w:del>
      </w:ins>
    </w:p>
    <w:p w:rsidR="00BA57B7" w:rsidRPr="00F5470B" w:rsidDel="00C462F8" w:rsidRDefault="00BA57B7" w:rsidP="00C462F8">
      <w:pPr>
        <w:rPr>
          <w:ins w:id="1368" w:author="NSUSER" w:date="2017-03-19T19:39:00Z"/>
          <w:del w:id="1369" w:author="Bourgeois, John P." w:date="2017-03-30T08:33:00Z"/>
          <w:rFonts w:ascii="Times New Roman" w:eastAsia="Times New Roman" w:hAnsi="Times New Roman" w:cs="Times New Roman"/>
          <w:color w:val="222222"/>
          <w:sz w:val="24"/>
          <w:szCs w:val="24"/>
          <w:shd w:val="clear" w:color="auto" w:fill="FFFFFF"/>
          <w:rPrChange w:id="1370" w:author="NSUSER" w:date="2017-03-19T20:08:00Z">
            <w:rPr>
              <w:ins w:id="1371" w:author="NSUSER" w:date="2017-03-19T19:39:00Z"/>
              <w:del w:id="1372" w:author="Bourgeois, John P." w:date="2017-03-30T08:33:00Z"/>
              <w:shd w:val="clear" w:color="auto" w:fill="FFFFFF"/>
            </w:rPr>
          </w:rPrChange>
        </w:rPr>
        <w:pPrChange w:id="1373" w:author="Bourgeois, John P." w:date="2017-03-30T08:33:00Z">
          <w:pPr>
            <w:pStyle w:val="ListParagraph"/>
          </w:pPr>
        </w:pPrChange>
      </w:pPr>
      <w:ins w:id="1374" w:author="NSUSER" w:date="2017-03-19T19:39:00Z">
        <w:del w:id="1375" w:author="Bourgeois, John P." w:date="2017-03-30T08:33:00Z">
          <w:r w:rsidRPr="00FD2697" w:rsidDel="00C462F8">
            <w:rPr>
              <w:rFonts w:ascii="Times New Roman" w:eastAsia="Times New Roman" w:hAnsi="Times New Roman" w:cs="Times New Roman"/>
              <w:color w:val="222222"/>
              <w:sz w:val="24"/>
              <w:szCs w:val="24"/>
              <w:shd w:val="clear" w:color="auto" w:fill="FFFFFF"/>
            </w:rPr>
            <w:delText>The archives</w:delText>
          </w:r>
        </w:del>
      </w:ins>
    </w:p>
    <w:p w:rsidR="00BA57B7" w:rsidRPr="00FD2697" w:rsidDel="00C462F8" w:rsidRDefault="00BA57B7" w:rsidP="00C462F8">
      <w:pPr>
        <w:rPr>
          <w:ins w:id="1376" w:author="NSUSER" w:date="2017-03-19T19:39:00Z"/>
          <w:del w:id="1377" w:author="Bourgeois, John P." w:date="2017-03-30T08:33:00Z"/>
          <w:rFonts w:ascii="Times New Roman" w:eastAsia="Times New Roman" w:hAnsi="Times New Roman" w:cs="Times New Roman"/>
          <w:color w:val="222222"/>
          <w:sz w:val="24"/>
          <w:szCs w:val="24"/>
          <w:shd w:val="clear" w:color="auto" w:fill="FFFFFF"/>
        </w:rPr>
        <w:pPrChange w:id="1378" w:author="Bourgeois, John P." w:date="2017-03-30T08:33:00Z">
          <w:pPr>
            <w:pStyle w:val="ListParagraph"/>
            <w:numPr>
              <w:numId w:val="4"/>
            </w:numPr>
            <w:ind w:hanging="360"/>
          </w:pPr>
        </w:pPrChange>
      </w:pPr>
      <w:ins w:id="1379" w:author="NSUSER" w:date="2017-03-19T19:39:00Z">
        <w:del w:id="1380" w:author="Bourgeois, John P." w:date="2017-03-30T08:33:00Z">
          <w:r w:rsidRPr="00FD2697" w:rsidDel="00C462F8">
            <w:rPr>
              <w:rFonts w:ascii="Times New Roman" w:eastAsia="Times New Roman" w:hAnsi="Times New Roman" w:cs="Times New Roman"/>
              <w:color w:val="222222"/>
              <w:sz w:val="24"/>
              <w:szCs w:val="24"/>
              <w:shd w:val="clear" w:color="auto" w:fill="FFFFFF"/>
            </w:rPr>
            <w:delText>Generally speaking, the best place to find a book is:</w:delText>
          </w:r>
        </w:del>
      </w:ins>
    </w:p>
    <w:p w:rsidR="00BA57B7" w:rsidRPr="00FD2697" w:rsidDel="00C462F8" w:rsidRDefault="00BA57B7" w:rsidP="00C462F8">
      <w:pPr>
        <w:rPr>
          <w:ins w:id="1381" w:author="NSUSER" w:date="2017-03-19T19:39:00Z"/>
          <w:del w:id="1382" w:author="Bourgeois, John P." w:date="2017-03-30T08:33:00Z"/>
          <w:rFonts w:ascii="Times New Roman" w:eastAsia="Times New Roman" w:hAnsi="Times New Roman" w:cs="Times New Roman"/>
          <w:color w:val="222222"/>
          <w:sz w:val="24"/>
          <w:szCs w:val="24"/>
          <w:shd w:val="clear" w:color="auto" w:fill="FFFFFF"/>
        </w:rPr>
        <w:pPrChange w:id="1383" w:author="Bourgeois, John P." w:date="2017-03-30T08:33:00Z">
          <w:pPr>
            <w:pStyle w:val="ListParagraph"/>
            <w:numPr>
              <w:ilvl w:val="1"/>
              <w:numId w:val="4"/>
            </w:numPr>
            <w:ind w:left="1440" w:hanging="360"/>
          </w:pPr>
        </w:pPrChange>
      </w:pPr>
      <w:ins w:id="1384" w:author="NSUSER" w:date="2017-03-19T19:39:00Z">
        <w:del w:id="1385" w:author="Bourgeois, John P." w:date="2017-03-30T08:33:00Z">
          <w:r w:rsidRPr="00FD2697" w:rsidDel="00C462F8">
            <w:rPr>
              <w:rFonts w:ascii="Times New Roman" w:eastAsia="Times New Roman" w:hAnsi="Times New Roman" w:cs="Times New Roman"/>
              <w:color w:val="222222"/>
              <w:sz w:val="24"/>
              <w:szCs w:val="24"/>
              <w:shd w:val="clear" w:color="auto" w:fill="FFFFFF"/>
            </w:rPr>
            <w:delText>A library database</w:delText>
          </w:r>
        </w:del>
      </w:ins>
    </w:p>
    <w:p w:rsidR="00BA57B7" w:rsidRPr="00FD2697" w:rsidDel="00C462F8" w:rsidRDefault="00BA57B7" w:rsidP="00C462F8">
      <w:pPr>
        <w:rPr>
          <w:ins w:id="1386" w:author="NSUSER" w:date="2017-03-19T19:39:00Z"/>
          <w:del w:id="1387" w:author="Bourgeois, John P." w:date="2017-03-30T08:33:00Z"/>
          <w:rFonts w:ascii="Times New Roman" w:eastAsia="Times New Roman" w:hAnsi="Times New Roman" w:cs="Times New Roman"/>
          <w:b/>
          <w:color w:val="222222"/>
          <w:sz w:val="24"/>
          <w:szCs w:val="24"/>
          <w:shd w:val="clear" w:color="auto" w:fill="FFFFFF"/>
        </w:rPr>
        <w:pPrChange w:id="1388" w:author="Bourgeois, John P." w:date="2017-03-30T08:33:00Z">
          <w:pPr>
            <w:pStyle w:val="ListParagraph"/>
            <w:numPr>
              <w:ilvl w:val="1"/>
              <w:numId w:val="4"/>
            </w:numPr>
            <w:ind w:left="1440" w:hanging="360"/>
          </w:pPr>
        </w:pPrChange>
      </w:pPr>
      <w:ins w:id="1389" w:author="NSUSER" w:date="2017-03-19T19:39:00Z">
        <w:del w:id="1390" w:author="Bourgeois, John P." w:date="2017-03-30T08:33:00Z">
          <w:r w:rsidRPr="00FD2697" w:rsidDel="00C462F8">
            <w:rPr>
              <w:rFonts w:ascii="Times New Roman" w:eastAsia="Times New Roman" w:hAnsi="Times New Roman" w:cs="Times New Roman"/>
              <w:b/>
              <w:color w:val="222222"/>
              <w:sz w:val="24"/>
              <w:szCs w:val="24"/>
              <w:shd w:val="clear" w:color="auto" w:fill="FFFFFF"/>
            </w:rPr>
            <w:delText>The library catalog</w:delText>
          </w:r>
        </w:del>
      </w:ins>
    </w:p>
    <w:p w:rsidR="00BA57B7" w:rsidRPr="00F5470B" w:rsidDel="00C462F8" w:rsidRDefault="00BA57B7" w:rsidP="00C462F8">
      <w:pPr>
        <w:rPr>
          <w:ins w:id="1391" w:author="NSUSER" w:date="2017-03-19T19:39:00Z"/>
          <w:del w:id="1392" w:author="Bourgeois, John P." w:date="2017-03-30T08:33:00Z"/>
          <w:rFonts w:ascii="Times New Roman" w:eastAsia="Times New Roman" w:hAnsi="Times New Roman" w:cs="Times New Roman"/>
          <w:color w:val="222222"/>
          <w:sz w:val="24"/>
          <w:szCs w:val="24"/>
          <w:shd w:val="clear" w:color="auto" w:fill="FFFFFF"/>
          <w:rPrChange w:id="1393" w:author="NSUSER" w:date="2017-03-19T20:08:00Z">
            <w:rPr>
              <w:ins w:id="1394" w:author="NSUSER" w:date="2017-03-19T19:39:00Z"/>
              <w:del w:id="1395" w:author="Bourgeois, John P." w:date="2017-03-30T08:33:00Z"/>
              <w:shd w:val="clear" w:color="auto" w:fill="FFFFFF"/>
            </w:rPr>
          </w:rPrChange>
        </w:rPr>
        <w:pPrChange w:id="1396" w:author="Bourgeois, John P." w:date="2017-03-30T08:33:00Z">
          <w:pPr>
            <w:pStyle w:val="ListParagraph"/>
          </w:pPr>
        </w:pPrChange>
      </w:pPr>
      <w:ins w:id="1397" w:author="NSUSER" w:date="2017-03-19T19:39:00Z">
        <w:del w:id="1398" w:author="Bourgeois, John P." w:date="2017-03-30T08:33:00Z">
          <w:r w:rsidRPr="00FD2697" w:rsidDel="00C462F8">
            <w:rPr>
              <w:rFonts w:ascii="Times New Roman" w:eastAsia="Times New Roman" w:hAnsi="Times New Roman" w:cs="Times New Roman"/>
              <w:color w:val="222222"/>
              <w:sz w:val="24"/>
              <w:szCs w:val="24"/>
              <w:shd w:val="clear" w:color="auto" w:fill="FFFFFF"/>
            </w:rPr>
            <w:delText>The archives</w:delText>
          </w:r>
        </w:del>
      </w:ins>
    </w:p>
    <w:p w:rsidR="00BA57B7" w:rsidRPr="00FD2697" w:rsidDel="00C462F8" w:rsidRDefault="00BA57B7" w:rsidP="00C462F8">
      <w:pPr>
        <w:rPr>
          <w:ins w:id="1399" w:author="NSUSER" w:date="2017-03-19T19:39:00Z"/>
          <w:del w:id="1400" w:author="Bourgeois, John P." w:date="2017-03-30T08:33:00Z"/>
          <w:rFonts w:ascii="Times New Roman" w:eastAsia="Times New Roman" w:hAnsi="Times New Roman" w:cs="Times New Roman"/>
          <w:color w:val="222222"/>
          <w:sz w:val="24"/>
          <w:szCs w:val="24"/>
          <w:shd w:val="clear" w:color="auto" w:fill="FFFFFF"/>
        </w:rPr>
        <w:pPrChange w:id="1401" w:author="Bourgeois, John P." w:date="2017-03-30T08:33:00Z">
          <w:pPr>
            <w:pStyle w:val="ListParagraph"/>
            <w:numPr>
              <w:numId w:val="4"/>
            </w:numPr>
            <w:ind w:hanging="360"/>
          </w:pPr>
        </w:pPrChange>
      </w:pPr>
      <w:ins w:id="1402" w:author="NSUSER" w:date="2017-03-19T19:39:00Z">
        <w:del w:id="1403" w:author="Bourgeois, John P." w:date="2017-03-30T08:33:00Z">
          <w:r w:rsidRPr="00FD2697" w:rsidDel="00C462F8">
            <w:rPr>
              <w:rFonts w:ascii="Times New Roman" w:eastAsia="Times New Roman" w:hAnsi="Times New Roman" w:cs="Times New Roman"/>
              <w:color w:val="222222"/>
              <w:sz w:val="24"/>
              <w:szCs w:val="24"/>
              <w:shd w:val="clear" w:color="auto" w:fill="FFFFFF"/>
            </w:rPr>
            <w:delText>To physically locate a book on the shelf, you will need the:</w:delText>
          </w:r>
        </w:del>
      </w:ins>
    </w:p>
    <w:p w:rsidR="00BA57B7" w:rsidRPr="00FD2697" w:rsidDel="00C462F8" w:rsidRDefault="00BA57B7" w:rsidP="00C462F8">
      <w:pPr>
        <w:rPr>
          <w:ins w:id="1404" w:author="NSUSER" w:date="2017-03-19T19:39:00Z"/>
          <w:del w:id="1405" w:author="Bourgeois, John P." w:date="2017-03-30T08:33:00Z"/>
          <w:rFonts w:ascii="Times New Roman" w:eastAsia="Times New Roman" w:hAnsi="Times New Roman" w:cs="Times New Roman"/>
          <w:color w:val="222222"/>
          <w:sz w:val="24"/>
          <w:szCs w:val="24"/>
          <w:shd w:val="clear" w:color="auto" w:fill="FFFFFF"/>
        </w:rPr>
        <w:pPrChange w:id="1406" w:author="Bourgeois, John P." w:date="2017-03-30T08:33:00Z">
          <w:pPr>
            <w:pStyle w:val="ListParagraph"/>
            <w:numPr>
              <w:ilvl w:val="1"/>
              <w:numId w:val="4"/>
            </w:numPr>
            <w:ind w:left="1440" w:hanging="360"/>
          </w:pPr>
        </w:pPrChange>
      </w:pPr>
      <w:ins w:id="1407" w:author="NSUSER" w:date="2017-03-19T19:39:00Z">
        <w:del w:id="1408" w:author="Bourgeois, John P." w:date="2017-03-30T08:33:00Z">
          <w:r w:rsidRPr="00FD2697" w:rsidDel="00C462F8">
            <w:rPr>
              <w:rFonts w:ascii="Times New Roman" w:eastAsia="Times New Roman" w:hAnsi="Times New Roman" w:cs="Times New Roman"/>
              <w:color w:val="222222"/>
              <w:sz w:val="24"/>
              <w:szCs w:val="24"/>
              <w:shd w:val="clear" w:color="auto" w:fill="FFFFFF"/>
            </w:rPr>
            <w:delText>Barcode</w:delText>
          </w:r>
        </w:del>
      </w:ins>
    </w:p>
    <w:p w:rsidR="00BA57B7" w:rsidRPr="00FD2697" w:rsidDel="00C462F8" w:rsidRDefault="00BA57B7" w:rsidP="00C462F8">
      <w:pPr>
        <w:rPr>
          <w:ins w:id="1409" w:author="NSUSER" w:date="2017-03-19T19:39:00Z"/>
          <w:del w:id="1410" w:author="Bourgeois, John P." w:date="2017-03-30T08:33:00Z"/>
          <w:rFonts w:ascii="Times New Roman" w:eastAsia="Times New Roman" w:hAnsi="Times New Roman" w:cs="Times New Roman"/>
          <w:b/>
          <w:color w:val="222222"/>
          <w:sz w:val="24"/>
          <w:szCs w:val="24"/>
          <w:shd w:val="clear" w:color="auto" w:fill="FFFFFF"/>
        </w:rPr>
        <w:pPrChange w:id="1411" w:author="Bourgeois, John P." w:date="2017-03-30T08:33:00Z">
          <w:pPr>
            <w:pStyle w:val="ListParagraph"/>
            <w:numPr>
              <w:ilvl w:val="1"/>
              <w:numId w:val="4"/>
            </w:numPr>
            <w:ind w:left="1440" w:hanging="360"/>
          </w:pPr>
        </w:pPrChange>
      </w:pPr>
      <w:ins w:id="1412" w:author="NSUSER" w:date="2017-03-19T19:39:00Z">
        <w:del w:id="1413" w:author="Bourgeois, John P." w:date="2017-03-30T08:33:00Z">
          <w:r w:rsidRPr="00FD2697" w:rsidDel="00C462F8">
            <w:rPr>
              <w:rFonts w:ascii="Times New Roman" w:eastAsia="Times New Roman" w:hAnsi="Times New Roman" w:cs="Times New Roman"/>
              <w:b/>
              <w:color w:val="222222"/>
              <w:sz w:val="24"/>
              <w:szCs w:val="24"/>
              <w:shd w:val="clear" w:color="auto" w:fill="FFFFFF"/>
            </w:rPr>
            <w:delText>Call number</w:delText>
          </w:r>
        </w:del>
      </w:ins>
    </w:p>
    <w:p w:rsidR="00F5470B" w:rsidDel="00C462F8" w:rsidRDefault="00BA57B7" w:rsidP="00C462F8">
      <w:pPr>
        <w:rPr>
          <w:ins w:id="1414" w:author="NSUSER" w:date="2017-03-19T20:08:00Z"/>
          <w:del w:id="1415" w:author="Bourgeois, John P." w:date="2017-03-30T08:33:00Z"/>
          <w:rFonts w:ascii="Times New Roman" w:eastAsia="Times New Roman" w:hAnsi="Times New Roman" w:cs="Times New Roman"/>
          <w:color w:val="222222"/>
          <w:sz w:val="24"/>
          <w:szCs w:val="24"/>
          <w:shd w:val="clear" w:color="auto" w:fill="FFFFFF"/>
        </w:rPr>
        <w:pPrChange w:id="1416" w:author="Bourgeois, John P." w:date="2017-03-30T08:33:00Z">
          <w:pPr>
            <w:pStyle w:val="ListParagraph"/>
            <w:numPr>
              <w:numId w:val="4"/>
            </w:numPr>
            <w:ind w:hanging="360"/>
          </w:pPr>
        </w:pPrChange>
      </w:pPr>
      <w:ins w:id="1417" w:author="NSUSER" w:date="2017-03-19T19:39:00Z">
        <w:del w:id="1418" w:author="Bourgeois, John P." w:date="2017-03-30T08:33:00Z">
          <w:r w:rsidRPr="00F5470B" w:rsidDel="00C462F8">
            <w:rPr>
              <w:rFonts w:ascii="Times New Roman" w:eastAsia="Times New Roman" w:hAnsi="Times New Roman" w:cs="Times New Roman"/>
              <w:color w:val="222222"/>
              <w:sz w:val="24"/>
              <w:szCs w:val="24"/>
              <w:shd w:val="clear" w:color="auto" w:fill="FFFFFF"/>
            </w:rPr>
            <w:delText>International Standard Book Number (ISBN)</w:delText>
          </w:r>
        </w:del>
      </w:ins>
    </w:p>
    <w:p w:rsidR="00BA57B7" w:rsidRPr="00F5470B" w:rsidDel="00C462F8" w:rsidRDefault="00BA57B7" w:rsidP="00C462F8">
      <w:pPr>
        <w:rPr>
          <w:ins w:id="1419" w:author="NSUSER" w:date="2017-03-19T19:39:00Z"/>
          <w:del w:id="1420" w:author="Bourgeois, John P." w:date="2017-03-30T08:33:00Z"/>
          <w:rFonts w:ascii="Times New Roman" w:eastAsia="Times New Roman" w:hAnsi="Times New Roman" w:cs="Times New Roman"/>
          <w:color w:val="222222"/>
          <w:sz w:val="24"/>
          <w:szCs w:val="24"/>
          <w:shd w:val="clear" w:color="auto" w:fill="FFFFFF"/>
        </w:rPr>
        <w:pPrChange w:id="1421" w:author="Bourgeois, John P." w:date="2017-03-30T08:33:00Z">
          <w:pPr>
            <w:pStyle w:val="ListParagraph"/>
            <w:numPr>
              <w:numId w:val="4"/>
            </w:numPr>
            <w:ind w:hanging="360"/>
          </w:pPr>
        </w:pPrChange>
      </w:pPr>
      <w:ins w:id="1422" w:author="NSUSER" w:date="2017-03-19T19:39:00Z">
        <w:del w:id="1423" w:author="Bourgeois, John P." w:date="2017-03-30T08:33:00Z">
          <w:r w:rsidRPr="00F5470B" w:rsidDel="00C462F8">
            <w:rPr>
              <w:rFonts w:ascii="Times New Roman" w:eastAsia="Times New Roman" w:hAnsi="Times New Roman" w:cs="Times New Roman"/>
              <w:color w:val="222222"/>
              <w:sz w:val="24"/>
              <w:szCs w:val="24"/>
              <w:shd w:val="clear" w:color="auto" w:fill="FFFFFF"/>
            </w:rPr>
            <w:delText>Databases and the catalog allow you to search for specific pieces of information in certain field of the record so that you don’t have to rely on a general keyword search. By choosing to search for Margaret Atwood in the author field, you will find:</w:delText>
          </w:r>
        </w:del>
      </w:ins>
    </w:p>
    <w:p w:rsidR="00BA57B7" w:rsidRPr="00FD2697" w:rsidDel="00C462F8" w:rsidRDefault="00BA57B7" w:rsidP="00C462F8">
      <w:pPr>
        <w:rPr>
          <w:ins w:id="1424" w:author="NSUSER" w:date="2017-03-19T19:39:00Z"/>
          <w:del w:id="1425" w:author="Bourgeois, John P." w:date="2017-03-30T08:33:00Z"/>
          <w:rFonts w:ascii="Times New Roman" w:eastAsia="Times New Roman" w:hAnsi="Times New Roman" w:cs="Times New Roman"/>
          <w:color w:val="222222"/>
          <w:sz w:val="24"/>
          <w:szCs w:val="24"/>
          <w:shd w:val="clear" w:color="auto" w:fill="FFFFFF"/>
        </w:rPr>
        <w:pPrChange w:id="1426" w:author="Bourgeois, John P." w:date="2017-03-30T08:33:00Z">
          <w:pPr>
            <w:pStyle w:val="ListParagraph"/>
            <w:numPr>
              <w:ilvl w:val="1"/>
              <w:numId w:val="4"/>
            </w:numPr>
            <w:ind w:left="1440" w:hanging="360"/>
          </w:pPr>
        </w:pPrChange>
      </w:pPr>
      <w:ins w:id="1427" w:author="NSUSER" w:date="2017-03-19T19:39:00Z">
        <w:del w:id="1428" w:author="Bourgeois, John P." w:date="2017-03-30T08:33:00Z">
          <w:r w:rsidRPr="00FD2697" w:rsidDel="00C462F8">
            <w:rPr>
              <w:rFonts w:ascii="Times New Roman" w:eastAsia="Times New Roman" w:hAnsi="Times New Roman" w:cs="Times New Roman"/>
              <w:color w:val="222222"/>
              <w:sz w:val="24"/>
              <w:szCs w:val="24"/>
              <w:shd w:val="clear" w:color="auto" w:fill="FFFFFF"/>
            </w:rPr>
            <w:delText>Books or articles written about Margaret Atwood</w:delText>
          </w:r>
        </w:del>
      </w:ins>
    </w:p>
    <w:p w:rsidR="00BA57B7" w:rsidRPr="00FD2697" w:rsidDel="00C462F8" w:rsidRDefault="00BA57B7" w:rsidP="00C462F8">
      <w:pPr>
        <w:rPr>
          <w:ins w:id="1429" w:author="NSUSER" w:date="2017-03-19T19:39:00Z"/>
          <w:del w:id="1430" w:author="Bourgeois, John P." w:date="2017-03-30T08:33:00Z"/>
          <w:rFonts w:ascii="Times New Roman" w:eastAsia="Times New Roman" w:hAnsi="Times New Roman" w:cs="Times New Roman"/>
          <w:b/>
          <w:color w:val="222222"/>
          <w:sz w:val="24"/>
          <w:szCs w:val="24"/>
          <w:shd w:val="clear" w:color="auto" w:fill="FFFFFF"/>
        </w:rPr>
        <w:pPrChange w:id="1431" w:author="Bourgeois, John P." w:date="2017-03-30T08:33:00Z">
          <w:pPr>
            <w:pStyle w:val="ListParagraph"/>
            <w:numPr>
              <w:ilvl w:val="1"/>
              <w:numId w:val="4"/>
            </w:numPr>
            <w:ind w:left="1440" w:hanging="360"/>
          </w:pPr>
        </w:pPrChange>
      </w:pPr>
      <w:ins w:id="1432" w:author="NSUSER" w:date="2017-03-19T19:39:00Z">
        <w:del w:id="1433" w:author="Bourgeois, John P." w:date="2017-03-30T08:33:00Z">
          <w:r w:rsidRPr="00FD2697" w:rsidDel="00C462F8">
            <w:rPr>
              <w:rFonts w:ascii="Times New Roman" w:eastAsia="Times New Roman" w:hAnsi="Times New Roman" w:cs="Times New Roman"/>
              <w:b/>
              <w:color w:val="222222"/>
              <w:sz w:val="24"/>
              <w:szCs w:val="24"/>
              <w:shd w:val="clear" w:color="auto" w:fill="FFFFFF"/>
            </w:rPr>
            <w:delText>Books or articles written by Margaret Atwood</w:delText>
          </w:r>
        </w:del>
      </w:ins>
    </w:p>
    <w:p w:rsidR="00BA57B7" w:rsidRPr="00F5470B" w:rsidDel="00C462F8" w:rsidRDefault="00BA57B7" w:rsidP="00C462F8">
      <w:pPr>
        <w:rPr>
          <w:ins w:id="1434" w:author="NSUSER" w:date="2017-03-19T19:39:00Z"/>
          <w:del w:id="1435" w:author="Bourgeois, John P." w:date="2017-03-30T08:33:00Z"/>
          <w:rFonts w:ascii="Times New Roman" w:eastAsia="Times New Roman" w:hAnsi="Times New Roman" w:cs="Times New Roman"/>
          <w:color w:val="222222"/>
          <w:sz w:val="24"/>
          <w:szCs w:val="24"/>
          <w:shd w:val="clear" w:color="auto" w:fill="FFFFFF"/>
          <w:rPrChange w:id="1436" w:author="NSUSER" w:date="2017-03-19T20:08:00Z">
            <w:rPr>
              <w:ins w:id="1437" w:author="NSUSER" w:date="2017-03-19T19:39:00Z"/>
              <w:del w:id="1438" w:author="Bourgeois, John P." w:date="2017-03-30T08:33:00Z"/>
              <w:shd w:val="clear" w:color="auto" w:fill="FFFFFF"/>
            </w:rPr>
          </w:rPrChange>
        </w:rPr>
        <w:pPrChange w:id="1439" w:author="Bourgeois, John P." w:date="2017-03-30T08:33:00Z">
          <w:pPr>
            <w:pStyle w:val="ListParagraph"/>
          </w:pPr>
        </w:pPrChange>
      </w:pPr>
      <w:ins w:id="1440" w:author="NSUSER" w:date="2017-03-19T19:39:00Z">
        <w:del w:id="1441" w:author="Bourgeois, John P." w:date="2017-03-30T08:33:00Z">
          <w:r w:rsidRPr="00FD2697" w:rsidDel="00C462F8">
            <w:rPr>
              <w:rFonts w:ascii="Times New Roman" w:eastAsia="Times New Roman" w:hAnsi="Times New Roman" w:cs="Times New Roman"/>
              <w:color w:val="222222"/>
              <w:sz w:val="24"/>
              <w:szCs w:val="24"/>
              <w:shd w:val="clear" w:color="auto" w:fill="FFFFFF"/>
            </w:rPr>
            <w:delText>Books or articles written by and/or about Margaret Atwood</w:delText>
          </w:r>
        </w:del>
      </w:ins>
    </w:p>
    <w:p w:rsidR="00BA57B7" w:rsidRPr="00FD2697" w:rsidDel="00C462F8" w:rsidRDefault="00BA57B7" w:rsidP="00C462F8">
      <w:pPr>
        <w:rPr>
          <w:ins w:id="1442" w:author="NSUSER" w:date="2017-03-19T19:39:00Z"/>
          <w:del w:id="1443" w:author="Bourgeois, John P." w:date="2017-03-30T08:33:00Z"/>
          <w:rFonts w:ascii="Times New Roman" w:eastAsia="Times New Roman" w:hAnsi="Times New Roman" w:cs="Times New Roman"/>
          <w:color w:val="222222"/>
          <w:sz w:val="24"/>
          <w:szCs w:val="24"/>
          <w:shd w:val="clear" w:color="auto" w:fill="FFFFFF"/>
        </w:rPr>
        <w:pPrChange w:id="1444" w:author="Bourgeois, John P." w:date="2017-03-30T08:33:00Z">
          <w:pPr>
            <w:pStyle w:val="ListParagraph"/>
            <w:numPr>
              <w:numId w:val="4"/>
            </w:numPr>
            <w:ind w:hanging="360"/>
          </w:pPr>
        </w:pPrChange>
      </w:pPr>
      <w:ins w:id="1445" w:author="NSUSER" w:date="2017-03-19T19:39:00Z">
        <w:del w:id="1446" w:author="Bourgeois, John P." w:date="2017-03-30T08:33:00Z">
          <w:r w:rsidRPr="00FD2697" w:rsidDel="00C462F8">
            <w:rPr>
              <w:rFonts w:ascii="Times New Roman" w:eastAsia="Times New Roman" w:hAnsi="Times New Roman" w:cs="Times New Roman"/>
              <w:color w:val="222222"/>
              <w:sz w:val="24"/>
              <w:szCs w:val="24"/>
              <w:shd w:val="clear" w:color="auto" w:fill="FFFFFF"/>
            </w:rPr>
            <w:delText>If a book or article you need isn’t available at Ellender Memorial Library you should:</w:delText>
          </w:r>
        </w:del>
      </w:ins>
    </w:p>
    <w:p w:rsidR="00BA57B7" w:rsidRPr="00FD2697" w:rsidDel="00C462F8" w:rsidRDefault="00BA57B7" w:rsidP="00C462F8">
      <w:pPr>
        <w:rPr>
          <w:ins w:id="1447" w:author="NSUSER" w:date="2017-03-19T19:39:00Z"/>
          <w:del w:id="1448" w:author="Bourgeois, John P." w:date="2017-03-30T08:33:00Z"/>
          <w:rFonts w:ascii="Times New Roman" w:eastAsia="Times New Roman" w:hAnsi="Times New Roman" w:cs="Times New Roman"/>
          <w:color w:val="222222"/>
          <w:sz w:val="24"/>
          <w:szCs w:val="24"/>
          <w:shd w:val="clear" w:color="auto" w:fill="FFFFFF"/>
        </w:rPr>
        <w:pPrChange w:id="1449" w:author="Bourgeois, John P." w:date="2017-03-30T08:33:00Z">
          <w:pPr>
            <w:pStyle w:val="ListParagraph"/>
            <w:numPr>
              <w:ilvl w:val="1"/>
              <w:numId w:val="4"/>
            </w:numPr>
            <w:ind w:left="1440" w:hanging="360"/>
          </w:pPr>
        </w:pPrChange>
      </w:pPr>
      <w:ins w:id="1450" w:author="NSUSER" w:date="2017-03-19T19:39:00Z">
        <w:del w:id="1451" w:author="Bourgeois, John P." w:date="2017-03-30T08:33:00Z">
          <w:r w:rsidRPr="00FD2697" w:rsidDel="00C462F8">
            <w:rPr>
              <w:rFonts w:ascii="Times New Roman" w:eastAsia="Times New Roman" w:hAnsi="Times New Roman" w:cs="Times New Roman"/>
              <w:color w:val="222222"/>
              <w:sz w:val="24"/>
              <w:szCs w:val="24"/>
              <w:shd w:val="clear" w:color="auto" w:fill="FFFFFF"/>
            </w:rPr>
            <w:delText>Use Interlibrary Loan (ILL)</w:delText>
          </w:r>
        </w:del>
      </w:ins>
    </w:p>
    <w:p w:rsidR="00BA57B7" w:rsidRPr="00FD2697" w:rsidDel="00C462F8" w:rsidRDefault="00BA57B7" w:rsidP="00C462F8">
      <w:pPr>
        <w:rPr>
          <w:ins w:id="1452" w:author="NSUSER" w:date="2017-03-19T19:39:00Z"/>
          <w:del w:id="1453" w:author="Bourgeois, John P." w:date="2017-03-30T08:33:00Z"/>
          <w:rFonts w:ascii="Times New Roman" w:eastAsia="Times New Roman" w:hAnsi="Times New Roman" w:cs="Times New Roman"/>
          <w:color w:val="222222"/>
          <w:sz w:val="24"/>
          <w:szCs w:val="24"/>
          <w:shd w:val="clear" w:color="auto" w:fill="FFFFFF"/>
        </w:rPr>
        <w:pPrChange w:id="1454" w:author="Bourgeois, John P." w:date="2017-03-30T08:33:00Z">
          <w:pPr>
            <w:pStyle w:val="ListParagraph"/>
            <w:numPr>
              <w:ilvl w:val="1"/>
              <w:numId w:val="4"/>
            </w:numPr>
            <w:ind w:left="1440" w:hanging="360"/>
          </w:pPr>
        </w:pPrChange>
      </w:pPr>
      <w:ins w:id="1455" w:author="NSUSER" w:date="2017-03-19T19:39:00Z">
        <w:del w:id="1456" w:author="Bourgeois, John P." w:date="2017-03-30T08:33:00Z">
          <w:r w:rsidRPr="00FD2697" w:rsidDel="00C462F8">
            <w:rPr>
              <w:rFonts w:ascii="Times New Roman" w:eastAsia="Times New Roman" w:hAnsi="Times New Roman" w:cs="Times New Roman"/>
              <w:color w:val="222222"/>
              <w:sz w:val="24"/>
              <w:szCs w:val="24"/>
              <w:shd w:val="clear" w:color="auto" w:fill="FFFFFF"/>
            </w:rPr>
            <w:delText>Use LALINC</w:delText>
          </w:r>
        </w:del>
      </w:ins>
    </w:p>
    <w:p w:rsidR="00BA57B7" w:rsidRPr="00FD2697" w:rsidDel="00C462F8" w:rsidRDefault="00BA57B7" w:rsidP="00C462F8">
      <w:pPr>
        <w:rPr>
          <w:ins w:id="1457" w:author="NSUSER" w:date="2017-03-19T19:39:00Z"/>
          <w:del w:id="1458" w:author="Bourgeois, John P." w:date="2017-03-30T08:33:00Z"/>
          <w:rFonts w:ascii="Times New Roman" w:eastAsia="Times New Roman" w:hAnsi="Times New Roman" w:cs="Times New Roman"/>
          <w:color w:val="222222"/>
          <w:sz w:val="24"/>
          <w:szCs w:val="24"/>
          <w:shd w:val="clear" w:color="auto" w:fill="FFFFFF"/>
        </w:rPr>
        <w:pPrChange w:id="1459" w:author="Bourgeois, John P." w:date="2017-03-30T08:33:00Z">
          <w:pPr>
            <w:pStyle w:val="ListParagraph"/>
            <w:numPr>
              <w:ilvl w:val="1"/>
              <w:numId w:val="4"/>
            </w:numPr>
            <w:ind w:left="1440" w:hanging="360"/>
          </w:pPr>
        </w:pPrChange>
      </w:pPr>
      <w:ins w:id="1460" w:author="NSUSER" w:date="2017-03-19T19:39:00Z">
        <w:del w:id="1461" w:author="Bourgeois, John P." w:date="2017-03-30T08:33:00Z">
          <w:r w:rsidRPr="00FD2697" w:rsidDel="00C462F8">
            <w:rPr>
              <w:rFonts w:ascii="Times New Roman" w:eastAsia="Times New Roman" w:hAnsi="Times New Roman" w:cs="Times New Roman"/>
              <w:color w:val="222222"/>
              <w:sz w:val="24"/>
              <w:szCs w:val="24"/>
              <w:shd w:val="clear" w:color="auto" w:fill="FFFFFF"/>
            </w:rPr>
            <w:delText>Find a different resource. If the library doesn’t have it, it isn’t available to me.</w:delText>
          </w:r>
        </w:del>
      </w:ins>
    </w:p>
    <w:p w:rsidR="00BA57B7" w:rsidRPr="00F5470B" w:rsidRDefault="00BA57B7" w:rsidP="00C462F8">
      <w:pPr>
        <w:rPr>
          <w:rFonts w:ascii="Times New Roman" w:hAnsi="Times New Roman" w:cs="Times New Roman"/>
          <w:sz w:val="24"/>
          <w:szCs w:val="24"/>
        </w:rPr>
        <w:pPrChange w:id="1462" w:author="Bourgeois, John P." w:date="2017-03-30T08:33:00Z">
          <w:pPr>
            <w:spacing w:line="240" w:lineRule="auto"/>
            <w:jc w:val="both"/>
          </w:pPr>
        </w:pPrChange>
      </w:pPr>
      <w:ins w:id="1463" w:author="NSUSER" w:date="2017-03-19T19:39:00Z">
        <w:del w:id="1464" w:author="Bourgeois, John P." w:date="2017-03-30T08:33:00Z">
          <w:r w:rsidRPr="00F5470B" w:rsidDel="00C462F8">
            <w:rPr>
              <w:rFonts w:ascii="Times New Roman" w:eastAsia="Times New Roman" w:hAnsi="Times New Roman" w:cs="Times New Roman"/>
              <w:b/>
              <w:color w:val="222222"/>
              <w:sz w:val="24"/>
              <w:szCs w:val="24"/>
              <w:shd w:val="clear" w:color="auto" w:fill="FFFFFF"/>
            </w:rPr>
            <w:delText>Both A and B</w:delText>
          </w:r>
        </w:del>
      </w:ins>
    </w:p>
    <w:sectPr w:rsidR="00BA57B7" w:rsidRPr="00F5470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AB6" w:rsidRDefault="00F26AB6" w:rsidP="008C4FA8">
      <w:pPr>
        <w:spacing w:after="0" w:line="240" w:lineRule="auto"/>
      </w:pPr>
      <w:r>
        <w:separator/>
      </w:r>
    </w:p>
  </w:endnote>
  <w:endnote w:type="continuationSeparator" w:id="0">
    <w:p w:rsidR="00F26AB6" w:rsidRDefault="00F26AB6" w:rsidP="008C4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0991520"/>
      <w:docPartObj>
        <w:docPartGallery w:val="Page Numbers (Bottom of Page)"/>
        <w:docPartUnique/>
      </w:docPartObj>
    </w:sdtPr>
    <w:sdtEndPr>
      <w:rPr>
        <w:noProof/>
      </w:rPr>
    </w:sdtEndPr>
    <w:sdtContent>
      <w:p w:rsidR="008F5453" w:rsidRDefault="008F5453">
        <w:pPr>
          <w:pStyle w:val="Footer"/>
          <w:jc w:val="center"/>
        </w:pPr>
        <w:r>
          <w:fldChar w:fldCharType="begin"/>
        </w:r>
        <w:r>
          <w:instrText xml:space="preserve"> PAGE   \* MERGEFORMAT </w:instrText>
        </w:r>
        <w:r>
          <w:fldChar w:fldCharType="separate"/>
        </w:r>
        <w:r w:rsidR="00C462F8">
          <w:rPr>
            <w:noProof/>
          </w:rPr>
          <w:t>1</w:t>
        </w:r>
        <w:r>
          <w:rPr>
            <w:noProof/>
          </w:rPr>
          <w:fldChar w:fldCharType="end"/>
        </w:r>
      </w:p>
    </w:sdtContent>
  </w:sdt>
  <w:p w:rsidR="008F5453" w:rsidRDefault="008F54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AB6" w:rsidRDefault="00F26AB6" w:rsidP="008C4FA8">
      <w:pPr>
        <w:spacing w:after="0" w:line="240" w:lineRule="auto"/>
      </w:pPr>
      <w:r>
        <w:separator/>
      </w:r>
    </w:p>
  </w:footnote>
  <w:footnote w:type="continuationSeparator" w:id="0">
    <w:p w:rsidR="00F26AB6" w:rsidRDefault="00F26AB6" w:rsidP="008C4F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D354A"/>
    <w:multiLevelType w:val="hybridMultilevel"/>
    <w:tmpl w:val="5B46E90E"/>
    <w:lvl w:ilvl="0" w:tplc="04090011">
      <w:start w:val="1"/>
      <w:numFmt w:val="decimal"/>
      <w:lvlText w:val="%1)"/>
      <w:lvlJc w:val="left"/>
      <w:pPr>
        <w:ind w:left="720" w:hanging="360"/>
      </w:pPr>
    </w:lvl>
    <w:lvl w:ilvl="1" w:tplc="56429D0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E50882"/>
    <w:multiLevelType w:val="hybridMultilevel"/>
    <w:tmpl w:val="3866EA20"/>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F5D6FD4"/>
    <w:multiLevelType w:val="hybridMultilevel"/>
    <w:tmpl w:val="B7B2CA72"/>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98104FB"/>
    <w:multiLevelType w:val="hybridMultilevel"/>
    <w:tmpl w:val="93D25A9C"/>
    <w:lvl w:ilvl="0" w:tplc="6CD82590">
      <w:start w:val="1"/>
      <w:numFmt w:val="upperLetter"/>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D082C2D"/>
    <w:multiLevelType w:val="hybridMultilevel"/>
    <w:tmpl w:val="A150ECDA"/>
    <w:lvl w:ilvl="0" w:tplc="BF5A79E8">
      <w:start w:val="1"/>
      <w:numFmt w:val="decimal"/>
      <w:lvlText w:val="%1)"/>
      <w:lvlJc w:val="left"/>
      <w:pPr>
        <w:ind w:left="720" w:hanging="360"/>
      </w:pPr>
      <w:rPr>
        <w:b w:val="0"/>
      </w:rPr>
    </w:lvl>
    <w:lvl w:ilvl="1" w:tplc="109CB28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61A8A"/>
    <w:multiLevelType w:val="hybridMultilevel"/>
    <w:tmpl w:val="CA384CB0"/>
    <w:lvl w:ilvl="0" w:tplc="0409000F">
      <w:start w:val="1"/>
      <w:numFmt w:val="decimal"/>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4B3326"/>
    <w:multiLevelType w:val="hybridMultilevel"/>
    <w:tmpl w:val="0D561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3D7D0E"/>
    <w:multiLevelType w:val="multilevel"/>
    <w:tmpl w:val="90BC1E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65523535"/>
    <w:multiLevelType w:val="hybridMultilevel"/>
    <w:tmpl w:val="FD86C092"/>
    <w:lvl w:ilvl="0" w:tplc="04090011">
      <w:start w:val="1"/>
      <w:numFmt w:val="decimal"/>
      <w:lvlText w:val="%1)"/>
      <w:lvlJc w:val="left"/>
      <w:pPr>
        <w:ind w:left="720" w:hanging="360"/>
      </w:pPr>
    </w:lvl>
    <w:lvl w:ilvl="1" w:tplc="5A5E4AE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F61F41"/>
    <w:multiLevelType w:val="hybridMultilevel"/>
    <w:tmpl w:val="B246C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63B1186"/>
    <w:multiLevelType w:val="multilevel"/>
    <w:tmpl w:val="DDC215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6"/>
  </w:num>
  <w:num w:numId="3">
    <w:abstractNumId w:val="8"/>
  </w:num>
  <w:num w:numId="4">
    <w:abstractNumId w:val="0"/>
  </w:num>
  <w:num w:numId="5">
    <w:abstractNumId w:val="4"/>
  </w:num>
  <w:num w:numId="6">
    <w:abstractNumId w:val="10"/>
  </w:num>
  <w:num w:numId="7">
    <w:abstractNumId w:val="7"/>
  </w:num>
  <w:num w:numId="8">
    <w:abstractNumId w:val="2"/>
  </w:num>
  <w:num w:numId="9">
    <w:abstractNumId w:val="3"/>
  </w:num>
  <w:num w:numId="10">
    <w:abstractNumId w:val="1"/>
  </w:num>
  <w:num w:numId="1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urgeois, John P.">
    <w15:presenceInfo w15:providerId="AD" w15:userId="S-1-5-21-2113824390-172908180-308554878-2690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E18"/>
    <w:rsid w:val="00062B3D"/>
    <w:rsid w:val="00063FBF"/>
    <w:rsid w:val="00076423"/>
    <w:rsid w:val="00083229"/>
    <w:rsid w:val="000A0159"/>
    <w:rsid w:val="00105C2F"/>
    <w:rsid w:val="001B22B5"/>
    <w:rsid w:val="001E7BEE"/>
    <w:rsid w:val="001F221C"/>
    <w:rsid w:val="002556A1"/>
    <w:rsid w:val="00293706"/>
    <w:rsid w:val="002C2BB1"/>
    <w:rsid w:val="002D0BDD"/>
    <w:rsid w:val="002E593C"/>
    <w:rsid w:val="003564F0"/>
    <w:rsid w:val="00370D37"/>
    <w:rsid w:val="00385AD3"/>
    <w:rsid w:val="003C04C5"/>
    <w:rsid w:val="0041120A"/>
    <w:rsid w:val="00411FAF"/>
    <w:rsid w:val="004A5044"/>
    <w:rsid w:val="004C7A51"/>
    <w:rsid w:val="00513CE6"/>
    <w:rsid w:val="00550315"/>
    <w:rsid w:val="005A73C8"/>
    <w:rsid w:val="005B71E1"/>
    <w:rsid w:val="005D324A"/>
    <w:rsid w:val="005E6F13"/>
    <w:rsid w:val="006071B2"/>
    <w:rsid w:val="006B4F54"/>
    <w:rsid w:val="0073437B"/>
    <w:rsid w:val="00755F46"/>
    <w:rsid w:val="007810D2"/>
    <w:rsid w:val="00797929"/>
    <w:rsid w:val="008258F6"/>
    <w:rsid w:val="0086614D"/>
    <w:rsid w:val="00897796"/>
    <w:rsid w:val="008A276D"/>
    <w:rsid w:val="008A60E7"/>
    <w:rsid w:val="008C4FA8"/>
    <w:rsid w:val="008C5914"/>
    <w:rsid w:val="008E09BD"/>
    <w:rsid w:val="008F3C8C"/>
    <w:rsid w:val="008F5453"/>
    <w:rsid w:val="00906001"/>
    <w:rsid w:val="00922326"/>
    <w:rsid w:val="0092419A"/>
    <w:rsid w:val="009B2890"/>
    <w:rsid w:val="00A04109"/>
    <w:rsid w:val="00A11514"/>
    <w:rsid w:val="00A619AE"/>
    <w:rsid w:val="00AD0733"/>
    <w:rsid w:val="00AD46FE"/>
    <w:rsid w:val="00AE3B88"/>
    <w:rsid w:val="00B41F35"/>
    <w:rsid w:val="00B44C74"/>
    <w:rsid w:val="00B9228F"/>
    <w:rsid w:val="00BA57B7"/>
    <w:rsid w:val="00BC6C06"/>
    <w:rsid w:val="00BD7ED3"/>
    <w:rsid w:val="00BF2E6A"/>
    <w:rsid w:val="00C05B64"/>
    <w:rsid w:val="00C31981"/>
    <w:rsid w:val="00C462F8"/>
    <w:rsid w:val="00C6615C"/>
    <w:rsid w:val="00CC0CA6"/>
    <w:rsid w:val="00CC2F5D"/>
    <w:rsid w:val="00CD523A"/>
    <w:rsid w:val="00D066B9"/>
    <w:rsid w:val="00D2427F"/>
    <w:rsid w:val="00DA29E2"/>
    <w:rsid w:val="00DE540F"/>
    <w:rsid w:val="00DF61A0"/>
    <w:rsid w:val="00E02905"/>
    <w:rsid w:val="00E1506E"/>
    <w:rsid w:val="00E50C9C"/>
    <w:rsid w:val="00EA1EC8"/>
    <w:rsid w:val="00F06DE9"/>
    <w:rsid w:val="00F06E18"/>
    <w:rsid w:val="00F24D31"/>
    <w:rsid w:val="00F26AB6"/>
    <w:rsid w:val="00F30747"/>
    <w:rsid w:val="00F337CD"/>
    <w:rsid w:val="00F5470B"/>
    <w:rsid w:val="00F64FA8"/>
    <w:rsid w:val="00FB0350"/>
    <w:rsid w:val="00FF5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33922A-F551-4C55-AEFA-BDA3FAF21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E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E18"/>
    <w:pPr>
      <w:ind w:left="720"/>
      <w:contextualSpacing/>
    </w:pPr>
  </w:style>
  <w:style w:type="character" w:styleId="Hyperlink">
    <w:name w:val="Hyperlink"/>
    <w:basedOn w:val="DefaultParagraphFont"/>
    <w:uiPriority w:val="99"/>
    <w:unhideWhenUsed/>
    <w:rsid w:val="00F06E18"/>
    <w:rPr>
      <w:color w:val="0000FF" w:themeColor="hyperlink"/>
      <w:u w:val="single"/>
    </w:rPr>
  </w:style>
  <w:style w:type="paragraph" w:styleId="NoSpacing">
    <w:name w:val="No Spacing"/>
    <w:uiPriority w:val="1"/>
    <w:qFormat/>
    <w:rsid w:val="00F06E18"/>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06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E18"/>
    <w:rPr>
      <w:rFonts w:ascii="Tahoma" w:hAnsi="Tahoma" w:cs="Tahoma"/>
      <w:sz w:val="16"/>
      <w:szCs w:val="16"/>
    </w:rPr>
  </w:style>
  <w:style w:type="paragraph" w:styleId="Header">
    <w:name w:val="header"/>
    <w:basedOn w:val="Normal"/>
    <w:link w:val="HeaderChar"/>
    <w:uiPriority w:val="99"/>
    <w:unhideWhenUsed/>
    <w:rsid w:val="008C4F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FA8"/>
  </w:style>
  <w:style w:type="paragraph" w:styleId="Footer">
    <w:name w:val="footer"/>
    <w:basedOn w:val="Normal"/>
    <w:link w:val="FooterChar"/>
    <w:uiPriority w:val="99"/>
    <w:unhideWhenUsed/>
    <w:rsid w:val="008C4F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FA8"/>
  </w:style>
  <w:style w:type="character" w:styleId="CommentReference">
    <w:name w:val="annotation reference"/>
    <w:basedOn w:val="DefaultParagraphFont"/>
    <w:uiPriority w:val="99"/>
    <w:semiHidden/>
    <w:unhideWhenUsed/>
    <w:rsid w:val="00C6615C"/>
    <w:rPr>
      <w:sz w:val="16"/>
      <w:szCs w:val="16"/>
    </w:rPr>
  </w:style>
  <w:style w:type="paragraph" w:styleId="CommentText">
    <w:name w:val="annotation text"/>
    <w:basedOn w:val="Normal"/>
    <w:link w:val="CommentTextChar"/>
    <w:uiPriority w:val="99"/>
    <w:semiHidden/>
    <w:unhideWhenUsed/>
    <w:rsid w:val="00C6615C"/>
    <w:pPr>
      <w:spacing w:line="240" w:lineRule="auto"/>
    </w:pPr>
    <w:rPr>
      <w:sz w:val="20"/>
      <w:szCs w:val="20"/>
    </w:rPr>
  </w:style>
  <w:style w:type="character" w:customStyle="1" w:styleId="CommentTextChar">
    <w:name w:val="Comment Text Char"/>
    <w:basedOn w:val="DefaultParagraphFont"/>
    <w:link w:val="CommentText"/>
    <w:uiPriority w:val="99"/>
    <w:semiHidden/>
    <w:rsid w:val="00C6615C"/>
    <w:rPr>
      <w:sz w:val="20"/>
      <w:szCs w:val="20"/>
    </w:rPr>
  </w:style>
  <w:style w:type="paragraph" w:styleId="CommentSubject">
    <w:name w:val="annotation subject"/>
    <w:basedOn w:val="CommentText"/>
    <w:next w:val="CommentText"/>
    <w:link w:val="CommentSubjectChar"/>
    <w:uiPriority w:val="99"/>
    <w:semiHidden/>
    <w:unhideWhenUsed/>
    <w:rsid w:val="00C6615C"/>
    <w:rPr>
      <w:b/>
      <w:bCs/>
    </w:rPr>
  </w:style>
  <w:style w:type="character" w:customStyle="1" w:styleId="CommentSubjectChar">
    <w:name w:val="Comment Subject Char"/>
    <w:basedOn w:val="CommentTextChar"/>
    <w:link w:val="CommentSubject"/>
    <w:uiPriority w:val="99"/>
    <w:semiHidden/>
    <w:rsid w:val="00C6615C"/>
    <w:rPr>
      <w:b/>
      <w:bCs/>
      <w:sz w:val="20"/>
      <w:szCs w:val="20"/>
    </w:rPr>
  </w:style>
  <w:style w:type="character" w:styleId="Strong">
    <w:name w:val="Strong"/>
    <w:basedOn w:val="DefaultParagraphFont"/>
    <w:uiPriority w:val="22"/>
    <w:qFormat/>
    <w:rsid w:val="005E6F13"/>
    <w:rPr>
      <w:b/>
      <w:bCs/>
    </w:rPr>
  </w:style>
  <w:style w:type="table" w:styleId="TableGrid">
    <w:name w:val="Table Grid"/>
    <w:basedOn w:val="TableNormal"/>
    <w:uiPriority w:val="59"/>
    <w:rsid w:val="005E6F13"/>
    <w:pPr>
      <w:spacing w:after="0" w:line="240" w:lineRule="auto"/>
    </w:pPr>
    <w:rPr>
      <w:rFonts w:ascii="Arial" w:eastAsia="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470B"/>
    <w:pPr>
      <w:spacing w:after="0" w:line="240" w:lineRule="auto"/>
    </w:pPr>
  </w:style>
  <w:style w:type="character" w:styleId="FollowedHyperlink">
    <w:name w:val="FollowedHyperlink"/>
    <w:basedOn w:val="DefaultParagraphFont"/>
    <w:uiPriority w:val="99"/>
    <w:semiHidden/>
    <w:unhideWhenUsed/>
    <w:rsid w:val="00DF61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E:\Freshmen%20Seminar%20Presentations\SLO%20Analysis\Data\Different%20Session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Overall Quiz</a:t>
            </a:r>
            <a:r>
              <a:rPr lang="en-US" baseline="0"/>
              <a:t> Score Frequency</a:t>
            </a:r>
            <a:endParaRPr lang="en-US"/>
          </a:p>
        </c:rich>
      </c:tx>
      <c:layout/>
      <c:overlay val="0"/>
      <c:spPr>
        <a:noFill/>
        <a:ln>
          <a:noFill/>
        </a:ln>
        <a:effectLst/>
      </c:spPr>
    </c:title>
    <c:autoTitleDeleted val="0"/>
    <c:plotArea>
      <c:layout/>
      <c:barChart>
        <c:barDir val="col"/>
        <c:grouping val="clustered"/>
        <c:varyColors val="0"/>
        <c:ser>
          <c:idx val="0"/>
          <c:order val="0"/>
          <c:tx>
            <c:strRef>
              <c:f>'For Making Graphs'!$L$2</c:f>
              <c:strCache>
                <c:ptCount val="1"/>
                <c:pt idx="0">
                  <c:v>Overall</c:v>
                </c:pt>
              </c:strCache>
            </c:strRef>
          </c:tx>
          <c:spPr>
            <a:solidFill>
              <a:sysClr val="windowText" lastClr="000000"/>
            </a:solidFill>
            <a:ln>
              <a:solidFill>
                <a:sysClr val="window" lastClr="FFFFFF"/>
              </a:solidFill>
            </a:ln>
            <a:effectLst/>
          </c:spPr>
          <c:invertIfNegative val="0"/>
          <c:cat>
            <c:numRef>
              <c:f>'For Making Graphs'!$I$3:$I$18</c:f>
              <c:numCache>
                <c:formatCode>General</c:formatCode>
                <c:ptCount val="16"/>
                <c:pt idx="0">
                  <c:v>0</c:v>
                </c:pt>
                <c:pt idx="1">
                  <c:v>6.666666666666667</c:v>
                </c:pt>
                <c:pt idx="2">
                  <c:v>13.333333333333334</c:v>
                </c:pt>
                <c:pt idx="3">
                  <c:v>20</c:v>
                </c:pt>
                <c:pt idx="4">
                  <c:v>26.666666666666668</c:v>
                </c:pt>
                <c:pt idx="5">
                  <c:v>33.333333333333329</c:v>
                </c:pt>
                <c:pt idx="6">
                  <c:v>40</c:v>
                </c:pt>
                <c:pt idx="7">
                  <c:v>46.666666666666664</c:v>
                </c:pt>
                <c:pt idx="8">
                  <c:v>53.333333333333336</c:v>
                </c:pt>
                <c:pt idx="9">
                  <c:v>60</c:v>
                </c:pt>
                <c:pt idx="10">
                  <c:v>66.666666666666657</c:v>
                </c:pt>
                <c:pt idx="11">
                  <c:v>73.333333333333329</c:v>
                </c:pt>
                <c:pt idx="12">
                  <c:v>80</c:v>
                </c:pt>
                <c:pt idx="13">
                  <c:v>86.666666666666671</c:v>
                </c:pt>
                <c:pt idx="14">
                  <c:v>93.333333333333329</c:v>
                </c:pt>
                <c:pt idx="15">
                  <c:v>100</c:v>
                </c:pt>
              </c:numCache>
            </c:numRef>
          </c:cat>
          <c:val>
            <c:numRef>
              <c:f>'For Making Graphs'!$L$3:$L$18</c:f>
              <c:numCache>
                <c:formatCode>General</c:formatCode>
                <c:ptCount val="16"/>
                <c:pt idx="1">
                  <c:v>0</c:v>
                </c:pt>
                <c:pt idx="2">
                  <c:v>0</c:v>
                </c:pt>
                <c:pt idx="3">
                  <c:v>1</c:v>
                </c:pt>
                <c:pt idx="4">
                  <c:v>2</c:v>
                </c:pt>
                <c:pt idx="5">
                  <c:v>0</c:v>
                </c:pt>
                <c:pt idx="6">
                  <c:v>5</c:v>
                </c:pt>
                <c:pt idx="7">
                  <c:v>9</c:v>
                </c:pt>
                <c:pt idx="8">
                  <c:v>18</c:v>
                </c:pt>
                <c:pt idx="9">
                  <c:v>33</c:v>
                </c:pt>
                <c:pt idx="10">
                  <c:v>53</c:v>
                </c:pt>
                <c:pt idx="11">
                  <c:v>66</c:v>
                </c:pt>
                <c:pt idx="12">
                  <c:v>75</c:v>
                </c:pt>
                <c:pt idx="13">
                  <c:v>52</c:v>
                </c:pt>
                <c:pt idx="14">
                  <c:v>32</c:v>
                </c:pt>
                <c:pt idx="15">
                  <c:v>15</c:v>
                </c:pt>
              </c:numCache>
            </c:numRef>
          </c:val>
        </c:ser>
        <c:dLbls>
          <c:showLegendKey val="0"/>
          <c:showVal val="0"/>
          <c:showCatName val="0"/>
          <c:showSerName val="0"/>
          <c:showPercent val="0"/>
          <c:showBubbleSize val="0"/>
        </c:dLbls>
        <c:gapWidth val="0"/>
        <c:axId val="127301000"/>
        <c:axId val="127301392"/>
      </c:barChart>
      <c:catAx>
        <c:axId val="127301000"/>
        <c:scaling>
          <c:orientation val="minMax"/>
        </c:scaling>
        <c:delete val="0"/>
        <c:axPos val="b"/>
        <c:title>
          <c:tx>
            <c:rich>
              <a:bodyPr/>
              <a:lstStyle/>
              <a:p>
                <a:pPr>
                  <a:defRPr/>
                </a:pPr>
                <a:r>
                  <a:rPr lang="en-US"/>
                  <a:t>Quiz</a:t>
                </a:r>
                <a:r>
                  <a:rPr lang="en-US" baseline="0"/>
                  <a:t> Score</a:t>
                </a:r>
                <a:endParaRPr lang="en-US"/>
              </a:p>
            </c:rich>
          </c:tx>
          <c:layout/>
          <c:overlay val="0"/>
        </c:title>
        <c:numFmt formatCode="#,##0.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301392"/>
        <c:crosses val="autoZero"/>
        <c:auto val="1"/>
        <c:lblAlgn val="ctr"/>
        <c:lblOffset val="100"/>
        <c:noMultiLvlLbl val="0"/>
      </c:catAx>
      <c:valAx>
        <c:axId val="127301392"/>
        <c:scaling>
          <c:orientation val="minMax"/>
        </c:scaling>
        <c:delete val="0"/>
        <c:axPos val="l"/>
        <c:title>
          <c:tx>
            <c:rich>
              <a:bodyPr/>
              <a:lstStyle/>
              <a:p>
                <a:pPr>
                  <a:defRPr/>
                </a:pPr>
                <a:r>
                  <a:rPr lang="en-US"/>
                  <a:t>Number</a:t>
                </a:r>
                <a:r>
                  <a:rPr lang="en-US" baseline="0"/>
                  <a:t> of Students</a:t>
                </a:r>
                <a:endParaRPr lang="en-US"/>
              </a:p>
            </c:rich>
          </c:tx>
          <c:layout/>
          <c:overlay val="0"/>
        </c:title>
        <c:numFmt formatCode="General" sourceLinked="1"/>
        <c:majorTickMark val="out"/>
        <c:minorTickMark val="none"/>
        <c:tickLblPos val="nextTo"/>
        <c:spPr>
          <a:noFill/>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3010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Pages>
  <Words>5796</Words>
  <Characters>33039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Nicholls State University</Company>
  <LinksUpToDate>false</LinksUpToDate>
  <CharactersWithSpaces>38758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Dauterive</dc:creator>
  <cp:lastModifiedBy>Bourgeois, John P.</cp:lastModifiedBy>
  <cp:revision>2</cp:revision>
  <cp:lastPrinted>2017-03-19T20:37:00Z</cp:lastPrinted>
  <dcterms:created xsi:type="dcterms:W3CDTF">2017-03-30T13:34:00Z</dcterms:created>
  <dcterms:modified xsi:type="dcterms:W3CDTF">2017-03-30T13:34:00Z</dcterms:modified>
</cp:coreProperties>
</file>